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0CE" w:rsidRDefault="005540CE" w:rsidP="00FE5C2F">
      <w:pPr>
        <w:spacing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SUMMER SCHOOL 2014 – NG3 </w:t>
      </w:r>
      <w:r w:rsidR="003925D5">
        <w:rPr>
          <w:rFonts w:ascii="Times New Roman" w:hAnsi="Times New Roman" w:cs="Times New Roman"/>
          <w:b/>
          <w:sz w:val="24"/>
          <w:szCs w:val="24"/>
        </w:rPr>
        <w:t>HANDOUT</w:t>
      </w:r>
    </w:p>
    <w:p w:rsidR="003925D5" w:rsidRDefault="003925D5" w:rsidP="00FE5C2F">
      <w:pPr>
        <w:spacing w:line="240" w:lineRule="auto"/>
        <w:jc w:val="center"/>
        <w:rPr>
          <w:rFonts w:ascii="Times New Roman" w:hAnsi="Times New Roman" w:cs="Times New Roman"/>
          <w:b/>
          <w:sz w:val="24"/>
          <w:szCs w:val="24"/>
        </w:rPr>
      </w:pPr>
    </w:p>
    <w:p w:rsidR="00FE5C2F" w:rsidRPr="00FE5C2F" w:rsidRDefault="00FE5C2F" w:rsidP="00FE5C2F">
      <w:pPr>
        <w:spacing w:line="240" w:lineRule="auto"/>
        <w:jc w:val="center"/>
        <w:rPr>
          <w:rFonts w:ascii="Times New Roman" w:hAnsi="Times New Roman" w:cs="Times New Roman"/>
          <w:b/>
          <w:sz w:val="24"/>
          <w:szCs w:val="24"/>
        </w:rPr>
      </w:pPr>
      <w:r w:rsidRPr="00FE5C2F">
        <w:rPr>
          <w:rFonts w:ascii="Times New Roman" w:hAnsi="Times New Roman" w:cs="Times New Roman"/>
          <w:b/>
          <w:sz w:val="24"/>
          <w:szCs w:val="24"/>
        </w:rPr>
        <w:t xml:space="preserve">TEMPERATURE EFFECT ON THE NANOSTRUCTURE </w:t>
      </w:r>
    </w:p>
    <w:p w:rsidR="00FE5C2F" w:rsidRPr="00FE5C2F" w:rsidRDefault="00FE5C2F" w:rsidP="00FE5C2F">
      <w:pPr>
        <w:spacing w:line="240" w:lineRule="auto"/>
        <w:jc w:val="center"/>
        <w:rPr>
          <w:rFonts w:ascii="Times New Roman" w:hAnsi="Times New Roman" w:cs="Times New Roman"/>
          <w:b/>
          <w:sz w:val="24"/>
          <w:szCs w:val="24"/>
        </w:rPr>
      </w:pPr>
      <w:r w:rsidRPr="00FE5C2F">
        <w:rPr>
          <w:rFonts w:ascii="Times New Roman" w:hAnsi="Times New Roman" w:cs="Times New Roman"/>
          <w:b/>
          <w:sz w:val="24"/>
          <w:szCs w:val="24"/>
        </w:rPr>
        <w:t>OF SDS MICELLES IN WATER</w:t>
      </w:r>
    </w:p>
    <w:p w:rsidR="00402733" w:rsidRPr="00FE5C2F" w:rsidRDefault="00402733" w:rsidP="00FE5C2F">
      <w:pPr>
        <w:spacing w:line="240" w:lineRule="auto"/>
        <w:rPr>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FE5C2F" w:rsidRPr="00EB48C0" w:rsidRDefault="00FE5C2F" w:rsidP="00FE5C2F">
      <w:pPr>
        <w:autoSpaceDE w:val="0"/>
        <w:autoSpaceDN w:val="0"/>
        <w:adjustRightInd w:val="0"/>
        <w:spacing w:line="240" w:lineRule="auto"/>
        <w:rPr>
          <w:rFonts w:ascii="Times New Roman" w:hAnsi="Times New Roman" w:cs="Times New Roman"/>
          <w:bCs/>
          <w:strike/>
          <w:sz w:val="24"/>
          <w:szCs w:val="24"/>
        </w:rPr>
      </w:pPr>
      <w:r w:rsidRPr="00FE5C2F">
        <w:rPr>
          <w:rFonts w:ascii="Times New Roman" w:hAnsi="Times New Roman" w:cs="Times New Roman"/>
          <w:sz w:val="24"/>
          <w:szCs w:val="24"/>
        </w:rPr>
        <w:t xml:space="preserve">Surfactants are amphiphilic molecules that form micelles in aqueous medium. The hydrophilic charged head groups associate with water while the hydrophobic tails aggregate inside the micelle core. Many investigations used characterization methods such as scattering or microscopy in order to study micelle structures. </w:t>
      </w:r>
      <w:r w:rsidRPr="00EB48C0">
        <w:rPr>
          <w:rFonts w:ascii="Times New Roman" w:hAnsi="Times New Roman" w:cs="Times New Roman"/>
          <w:strike/>
          <w:sz w:val="24"/>
          <w:szCs w:val="24"/>
        </w:rPr>
        <w:t xml:space="preserve">Small-angle neutron scattering (SANS) studies from sodium dodecyl sulfate (SDS) micelles in water were conducted using mixtures of deuterated and non-deuterated surfactant molecules as well as end-deuterated molecules. Contrast variation series yielded micelle size, shape and aggregation number. Selective deuteration of the methyl groups gave insight into the packing of the micelle core [1].  </w:t>
      </w:r>
      <w:r w:rsidRPr="00EB48C0">
        <w:rPr>
          <w:rFonts w:ascii="Times New Roman" w:hAnsi="Times New Roman" w:cs="Times New Roman"/>
          <w:bCs/>
          <w:strike/>
          <w:sz w:val="24"/>
          <w:szCs w:val="24"/>
        </w:rPr>
        <w:t>Another SANS study of SDS micelle structure in water was conducted [2] in which the concentration and temperature dependences of the aggregation number were obtained.</w:t>
      </w:r>
      <w:r w:rsidRPr="00EB48C0">
        <w:rPr>
          <w:rFonts w:ascii="Times New Roman" w:hAnsi="Times New Roman" w:cs="Times New Roman"/>
          <w:strike/>
          <w:sz w:val="24"/>
          <w:szCs w:val="24"/>
        </w:rPr>
        <w:t xml:space="preserve"> </w:t>
      </w:r>
      <w:r w:rsidRPr="00EB48C0">
        <w:rPr>
          <w:rFonts w:ascii="Times New Roman" w:hAnsi="Times New Roman" w:cs="Times New Roman"/>
          <w:bCs/>
          <w:strike/>
          <w:sz w:val="24"/>
          <w:szCs w:val="24"/>
        </w:rPr>
        <w:t xml:space="preserve">Lithium and sodium dodecyl sulfate (LDS and SDS) micelle formation in water was investigated upon LCl or NaCl salt addition. The aggregation number was found to increase with salt addition.  NaCl was found to be more effective at screening Coulomb interactions than LiCl [3]. </w:t>
      </w:r>
    </w:p>
    <w:p w:rsidR="00FE5C2F" w:rsidRPr="00EB48C0" w:rsidRDefault="00FE5C2F" w:rsidP="00FE5C2F">
      <w:pPr>
        <w:autoSpaceDE w:val="0"/>
        <w:autoSpaceDN w:val="0"/>
        <w:adjustRightInd w:val="0"/>
        <w:spacing w:line="240" w:lineRule="auto"/>
        <w:rPr>
          <w:rFonts w:ascii="Times New Roman" w:hAnsi="Times New Roman" w:cs="Times New Roman"/>
          <w:strike/>
          <w:sz w:val="24"/>
          <w:szCs w:val="24"/>
        </w:rPr>
      </w:pPr>
      <w:r w:rsidRPr="00FE5C2F">
        <w:rPr>
          <w:rFonts w:ascii="Times New Roman" w:hAnsi="Times New Roman" w:cs="Times New Roman"/>
          <w:bCs/>
          <w:sz w:val="24"/>
          <w:szCs w:val="24"/>
        </w:rPr>
        <w:t>In another study, d</w:t>
      </w:r>
      <w:r w:rsidRPr="00FE5C2F">
        <w:rPr>
          <w:rFonts w:ascii="Times New Roman" w:hAnsi="Times New Roman" w:cs="Times New Roman"/>
          <w:sz w:val="24"/>
          <w:szCs w:val="24"/>
        </w:rPr>
        <w:t>ifferential scanning calorimetry was used to determine the phase diagram for the SDS/water system [4]. The critical micelle formation (temperature and concentration) conditions were mapped out using calorimetry. The critical micelle concentration (CMC) of SDS in water was found to correspond to 0.2 % mass fraction which</w:t>
      </w:r>
      <w:r w:rsidR="00EB48C0">
        <w:rPr>
          <w:rFonts w:ascii="Times New Roman" w:hAnsi="Times New Roman" w:cs="Times New Roman"/>
          <w:sz w:val="24"/>
          <w:szCs w:val="24"/>
        </w:rPr>
        <w:t xml:space="preserve"> is equivalent to a molarity of </w:t>
      </w:r>
      <w:r w:rsidRPr="00FE5C2F">
        <w:rPr>
          <w:rFonts w:ascii="Times New Roman" w:hAnsi="Times New Roman" w:cs="Times New Roman"/>
          <w:sz w:val="24"/>
          <w:szCs w:val="24"/>
        </w:rPr>
        <w:t>0.008 mol/L.</w:t>
      </w:r>
      <w:r w:rsidRPr="00EB48C0">
        <w:rPr>
          <w:rFonts w:ascii="Times New Roman" w:hAnsi="Times New Roman" w:cs="Times New Roman"/>
          <w:strike/>
          <w:sz w:val="24"/>
          <w:szCs w:val="24"/>
        </w:rPr>
        <w:t xml:space="preserve"> For the studied SDS mass fraction range above 30 %, hydrated SDS crystals were observed below 25 </w:t>
      </w:r>
      <w:r w:rsidRPr="00EB48C0">
        <w:rPr>
          <w:rFonts w:ascii="Times New Roman" w:hAnsi="Times New Roman" w:cs="Times New Roman"/>
          <w:strike/>
          <w:sz w:val="24"/>
          <w:szCs w:val="24"/>
          <w:vertAlign w:val="superscript"/>
        </w:rPr>
        <w:t>o</w:t>
      </w:r>
      <w:r w:rsidRPr="00EB48C0">
        <w:rPr>
          <w:rFonts w:ascii="Times New Roman" w:hAnsi="Times New Roman" w:cs="Times New Roman"/>
          <w:strike/>
          <w:sz w:val="24"/>
          <w:szCs w:val="24"/>
        </w:rPr>
        <w:t xml:space="preserve">C.  Cubic, hexagonal and lamellar phases along with a number of mesophases in-between were observed respectively for increasing SDS fractions. The hydrated SDS crystals observed at low temperatures melt to form micelles when temperature is increased. The Kraft point (corresponding to the intersection of the CMC with the crystal solubility limit) was found to be located around 10 </w:t>
      </w:r>
      <w:r w:rsidRPr="00EB48C0">
        <w:rPr>
          <w:rFonts w:ascii="Times New Roman" w:hAnsi="Times New Roman" w:cs="Times New Roman"/>
          <w:strike/>
          <w:sz w:val="24"/>
          <w:szCs w:val="24"/>
          <w:vertAlign w:val="superscript"/>
        </w:rPr>
        <w:t>o</w:t>
      </w:r>
      <w:r w:rsidRPr="00EB48C0">
        <w:rPr>
          <w:rFonts w:ascii="Times New Roman" w:hAnsi="Times New Roman" w:cs="Times New Roman"/>
          <w:strike/>
          <w:sz w:val="24"/>
          <w:szCs w:val="24"/>
        </w:rPr>
        <w:t xml:space="preserve">C. In yet another study, </w:t>
      </w:r>
      <w:r w:rsidRPr="00EB48C0">
        <w:rPr>
          <w:rFonts w:ascii="Times New Roman" w:hAnsi="Times New Roman" w:cs="Times New Roman"/>
          <w:bCs/>
          <w:strike/>
          <w:sz w:val="24"/>
          <w:szCs w:val="24"/>
        </w:rPr>
        <w:t xml:space="preserve">cryo-TEM images showed broad band-like aggregation of multiconnected threads forming at the air-solution interface as well as cylindrical micelles in the bulk of the solution. </w:t>
      </w:r>
      <w:r w:rsidRPr="00EB48C0">
        <w:rPr>
          <w:rFonts w:ascii="Times New Roman" w:hAnsi="Times New Roman" w:cs="Times New Roman"/>
          <w:strike/>
          <w:sz w:val="24"/>
          <w:szCs w:val="24"/>
        </w:rPr>
        <w:t>Small size micelles were found at high temperature and low SDS fraction while more extended structures were found at low temperature and high SDS fraction</w:t>
      </w:r>
      <w:r w:rsidRPr="00EB48C0">
        <w:rPr>
          <w:rFonts w:ascii="Times New Roman" w:hAnsi="Times New Roman" w:cs="Times New Roman"/>
          <w:bCs/>
          <w:strike/>
          <w:sz w:val="24"/>
          <w:szCs w:val="24"/>
        </w:rPr>
        <w:t xml:space="preserve"> [5]. Sodium alkyl sulfates mixed surfactants form micelles just like each of the individual pure surfactants in solution. SANS measurements pointed to spherical and ellipsoidal micelle particles. The aggregation number for the mixed surfactant micelles lies closer to that for the longer chain surfactant. Moreover, the fractional charge of the mixed micelles was found to be smaller than that for each single-component [6]</w:t>
      </w:r>
    </w:p>
    <w:p w:rsidR="00FE5C2F" w:rsidRPr="00FE5C2F" w:rsidRDefault="00FE5C2F" w:rsidP="00FE5C2F">
      <w:pPr>
        <w:autoSpaceDE w:val="0"/>
        <w:autoSpaceDN w:val="0"/>
        <w:adjustRightInd w:val="0"/>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SANS was also used to examine the structure of micelles formed of pure SDS or pure dodecyltrimethylammonium bromide (DTAB) in aqueous solution [7]. Micelles were found to be of oblate ellipsoidal shape. Using model fitting, minor and major axes sizes were determined. Upon addition of NaBr salt, a disk-to-tablet transition was observed. Salt effect seems to stretch </w:t>
      </w:r>
      <w:r w:rsidRPr="00FE5C2F">
        <w:rPr>
          <w:rFonts w:ascii="Times New Roman" w:hAnsi="Times New Roman" w:cs="Times New Roman"/>
          <w:sz w:val="24"/>
          <w:szCs w:val="24"/>
        </w:rPr>
        <w:lastRenderedPageBreak/>
        <w:t xml:space="preserve">the micelles into sheets. The short dimension scales with the size of the SDS hydrocarbon chain. Another investigation focused on mixtures of SDS and DTAB in aqueous solution with salt addition [8]. Interesting structures were uncovered. Unilamellar vesicles, then oligolamellar vesicles, then lamellar sheet structures were observed with increasing surfactant fraction. Another more recent study looked at SDS/DTAC (chloride) surfactant mixtures instead with added salts [9]. Similar results were found for DTAB or DTAC. Using bromide or chloride ions does not make much difference. Specific ionic salts were added to mimic the surfactant head groups in order to investigate the competition between simple ionic screening and ionic binding (attachment to the micelle surface). In another study, SDS was used to coat carbon nanotubes in order to enhance their solubility and prevent their aggregation [10]. </w:t>
      </w:r>
    </w:p>
    <w:p w:rsidR="00FE5C2F" w:rsidRPr="00FE5C2F" w:rsidRDefault="00FE5C2F" w:rsidP="00FE5C2F">
      <w:pPr>
        <w:autoSpaceDE w:val="0"/>
        <w:autoSpaceDN w:val="0"/>
        <w:adjustRightInd w:val="0"/>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Focus in the present paper is on the use of the SANS technique to investigate the structure of pure SDS micelles in aqueous medium and follow micelle changes with SDS fraction and sample temperature; a broader range in SDS fraction and sample temperatures were measured. </w:t>
      </w: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b/>
          <w:sz w:val="24"/>
          <w:szCs w:val="24"/>
        </w:rPr>
      </w:pPr>
      <w:r w:rsidRPr="00FE5C2F">
        <w:rPr>
          <w:rFonts w:ascii="Times New Roman" w:hAnsi="Times New Roman" w:cs="Times New Roman"/>
          <w:b/>
          <w:sz w:val="24"/>
          <w:szCs w:val="24"/>
        </w:rPr>
        <w:t>SAMPLES AND CHARACTERIZATION METHOD</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Sodium dodecyl sulfate (SDS) surfactant (99 % purity) was purchased from Sigma-Aldrich (St. Louis, USA) and D</w:t>
      </w:r>
      <w:r w:rsidRPr="00FE5C2F">
        <w:rPr>
          <w:rFonts w:ascii="Times New Roman" w:hAnsi="Times New Roman" w:cs="Times New Roman"/>
          <w:sz w:val="24"/>
          <w:szCs w:val="24"/>
          <w:vertAlign w:val="subscript"/>
        </w:rPr>
        <w:t>2</w:t>
      </w:r>
      <w:r w:rsidRPr="00FE5C2F">
        <w:rPr>
          <w:rFonts w:ascii="Times New Roman" w:hAnsi="Times New Roman" w:cs="Times New Roman"/>
          <w:sz w:val="24"/>
          <w:szCs w:val="24"/>
        </w:rPr>
        <w:t>O (d-water) was purchased from Cambridge Isotope Labs (99.9 % purity). A series of SDS solutions were prepared for small-angle neutron scattering (SANS) measurements. Samples with the following SDS mass fractions were prepared:</w:t>
      </w:r>
      <w:r w:rsidRPr="00EB48C0">
        <w:rPr>
          <w:rFonts w:ascii="Times New Roman" w:hAnsi="Times New Roman" w:cs="Times New Roman"/>
          <w:strike/>
          <w:sz w:val="24"/>
          <w:szCs w:val="24"/>
        </w:rPr>
        <w:t xml:space="preserve"> 0.1 %, 0.5 %, 1 %, 2 %,</w:t>
      </w:r>
      <w:r w:rsidRPr="00FE5C2F">
        <w:rPr>
          <w:rFonts w:ascii="Times New Roman" w:hAnsi="Times New Roman" w:cs="Times New Roman"/>
          <w:sz w:val="24"/>
          <w:szCs w:val="24"/>
        </w:rPr>
        <w:t xml:space="preserve"> 5 %, </w:t>
      </w:r>
      <w:r w:rsidRPr="00EB48C0">
        <w:rPr>
          <w:rFonts w:ascii="Times New Roman" w:hAnsi="Times New Roman" w:cs="Times New Roman"/>
          <w:strike/>
          <w:sz w:val="24"/>
          <w:szCs w:val="24"/>
        </w:rPr>
        <w:t>10 %, and 20 %</w:t>
      </w:r>
      <w:r w:rsidRPr="00FE5C2F">
        <w:rPr>
          <w:rFonts w:ascii="Times New Roman" w:hAnsi="Times New Roman" w:cs="Times New Roman"/>
          <w:sz w:val="24"/>
          <w:szCs w:val="24"/>
        </w:rPr>
        <w:t xml:space="preserve">. </w:t>
      </w:r>
      <w:r w:rsidRPr="00EB48C0">
        <w:rPr>
          <w:rFonts w:ascii="Times New Roman" w:hAnsi="Times New Roman" w:cs="Times New Roman"/>
          <w:strike/>
          <w:sz w:val="24"/>
          <w:szCs w:val="24"/>
        </w:rPr>
        <w:t xml:space="preserve"> Three more samples were prepared where NaCl salt fraction was varied (0.1 mol/L, 0.2 mol/L and 0.5 mol/L) for the 1 % SDS/d-water sample.</w:t>
      </w:r>
      <w:r w:rsidRPr="00FE5C2F">
        <w:rPr>
          <w:rFonts w:ascii="Times New Roman" w:hAnsi="Times New Roman" w:cs="Times New Roman"/>
          <w:sz w:val="24"/>
          <w:szCs w:val="24"/>
        </w:rPr>
        <w:t xml:space="preserve"> Samples were all</w:t>
      </w:r>
      <w:r>
        <w:rPr>
          <w:rFonts w:ascii="Times New Roman" w:hAnsi="Times New Roman" w:cs="Times New Roman"/>
          <w:sz w:val="24"/>
          <w:szCs w:val="24"/>
        </w:rPr>
        <w:t xml:space="preserve">owed to equilibrate overnight.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SANS measurements were made using the NG3 30 m SANS instrument at the NIST Center for Neutron Research. Temperature was varied between 10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and 90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with 10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intervals. In practice, the heating system lags behind slightly so that the actual measured sample temperatures are: 11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21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30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40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49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59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68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78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and 87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C. Standard overhead runs such as from the empty cell, the blocked beam as well as sample transmission and empty cell transmission runs were taken. SANS data were scaled to an absolute cross section using the empty beam transmission method. Standard data reduction method was used in order to obtain radially averaged intensity (units of cm</w:t>
      </w:r>
      <w:r w:rsidRPr="00FE5C2F">
        <w:rPr>
          <w:rFonts w:ascii="Times New Roman" w:hAnsi="Times New Roman" w:cs="Times New Roman"/>
          <w:sz w:val="24"/>
          <w:szCs w:val="24"/>
          <w:vertAlign w:val="superscript"/>
        </w:rPr>
        <w:t>-1</w:t>
      </w:r>
      <w:r w:rsidRPr="00FE5C2F">
        <w:rPr>
          <w:rFonts w:ascii="Times New Roman" w:hAnsi="Times New Roman" w:cs="Times New Roman"/>
          <w:sz w:val="24"/>
          <w:szCs w:val="24"/>
        </w:rPr>
        <w:t>) as function of scattering variable Q (units of Å</w:t>
      </w:r>
      <w:r w:rsidRPr="00FE5C2F">
        <w:rPr>
          <w:rFonts w:ascii="Times New Roman" w:hAnsi="Times New Roman" w:cs="Times New Roman"/>
          <w:sz w:val="24"/>
          <w:szCs w:val="24"/>
          <w:vertAlign w:val="superscript"/>
        </w:rPr>
        <w:t>-1</w:t>
      </w:r>
      <w:r w:rsidRPr="00FE5C2F">
        <w:rPr>
          <w:rFonts w:ascii="Times New Roman" w:hAnsi="Times New Roman" w:cs="Times New Roman"/>
          <w:sz w:val="24"/>
          <w:szCs w:val="24"/>
        </w:rPr>
        <w:t xml:space="preserve">). </w:t>
      </w: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TRENDS OBSERVED IN SANS DATA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SANS data show a weak low-Q (long-range) feature and a dominant intermediate-Q (shorter-range) feature which is due to the micelle particles structure. The intermediate-Q peak and shoulder features observed in the SANS data are characteristic of anisotropic micelles such as ellipsoidal particles in agreement with previous results [7]. These are seen to move to higher Q (Figure 1) upon heating implying that particles get smaller with increasing temperature. The low-Q feature (observed at low SDS fractions) is likely due to clustering and characterizes water-soluble (especially ionic) systems.  It has been discussed in the literature [11, 12]. It is characteristic of mass fractals (Porod exponents between 2 and 3). </w:t>
      </w:r>
    </w:p>
    <w:p w:rsidR="00FE5C2F" w:rsidRPr="00FE5C2F" w:rsidRDefault="00FE5C2F" w:rsidP="00FE5C2F">
      <w:pPr>
        <w:spacing w:line="240" w:lineRule="auto"/>
        <w:rPr>
          <w:ins w:id="1" w:author="hammouda" w:date="2012-04-05T06:40:00Z"/>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object w:dxaOrig="9300" w:dyaOrig="9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355.5pt" o:ole="">
            <v:imagedata r:id="rId5" o:title=""/>
          </v:shape>
          <o:OLEObject Type="Embed" ProgID="KGraph_Plot" ShapeID="_x0000_i1025" DrawAspect="Content" ObjectID="_1455511701" r:id="rId6"/>
        </w:objec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Figure 1: SANS data for 5 % SDS mass fraction while varying temperature. The peak and shoulder features are characteristic of ellipsoidal micelles.</w:t>
      </w:r>
    </w:p>
    <w:p w:rsidR="00FE5C2F" w:rsidRDefault="00FE5C2F" w:rsidP="00FE5C2F">
      <w:pPr>
        <w:spacing w:line="240" w:lineRule="auto"/>
        <w:rPr>
          <w:rFonts w:ascii="Times New Roman" w:hAnsi="Times New Roman" w:cs="Times New Roman"/>
          <w:b/>
          <w:sz w:val="24"/>
          <w:szCs w:val="24"/>
        </w:rPr>
      </w:pPr>
    </w:p>
    <w:p w:rsidR="00FE5C2F" w:rsidRPr="00FE5C2F" w:rsidRDefault="00FE5C2F" w:rsidP="00FE5C2F">
      <w:pPr>
        <w:spacing w:line="240" w:lineRule="auto"/>
        <w:rPr>
          <w:rFonts w:ascii="Times New Roman" w:hAnsi="Times New Roman" w:cs="Times New Roman"/>
          <w:b/>
          <w:sz w:val="24"/>
          <w:szCs w:val="24"/>
        </w:rPr>
      </w:pPr>
      <w:r w:rsidRPr="00FE5C2F">
        <w:rPr>
          <w:rFonts w:ascii="Times New Roman" w:hAnsi="Times New Roman" w:cs="Times New Roman"/>
          <w:b/>
          <w:sz w:val="24"/>
          <w:szCs w:val="24"/>
        </w:rPr>
        <w:t>SCATTERING MODEL</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The recurring clues characterizing the SANS data consist of two size scales observed on the intermediate-Q peak. This points to ellipsoidal shape micelles as reported previously for similar systems [6, 9]. A scattering model consisting of a solution of interacting ellipsoidal particles is used to fit the SANS data. The scattering cross section is expressed as:</w:t>
      </w: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r w:rsidRPr="00FE5C2F">
        <w:rPr>
          <w:rFonts w:ascii="Times New Roman" w:hAnsi="Times New Roman" w:cs="Times New Roman"/>
          <w:b/>
          <w:color w:val="FF00FF"/>
          <w:sz w:val="24"/>
          <w:szCs w:val="24"/>
        </w:rPr>
        <w:tab/>
      </w:r>
      <w:r w:rsidRPr="00FE5C2F">
        <w:rPr>
          <w:rFonts w:ascii="Times New Roman" w:hAnsi="Times New Roman" w:cs="Times New Roman"/>
          <w:b/>
          <w:color w:val="FF00FF"/>
          <w:sz w:val="24"/>
          <w:szCs w:val="24"/>
        </w:rPr>
        <w:tab/>
      </w:r>
      <w:r w:rsidRPr="00FE5C2F">
        <w:rPr>
          <w:rFonts w:ascii="Times New Roman" w:hAnsi="Times New Roman" w:cs="Times New Roman"/>
          <w:b/>
          <w:color w:val="FF00FF"/>
          <w:sz w:val="24"/>
          <w:szCs w:val="24"/>
        </w:rPr>
        <w:tab/>
      </w:r>
      <w:r w:rsidRPr="00FE5C2F">
        <w:rPr>
          <w:rFonts w:ascii="Times New Roman" w:hAnsi="Times New Roman" w:cs="Times New Roman"/>
          <w:sz w:val="24"/>
          <w:szCs w:val="24"/>
        </w:rPr>
        <w:tab/>
      </w: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r w:rsidRPr="00FE5C2F">
        <w:rPr>
          <w:rFonts w:ascii="Times New Roman" w:hAnsi="Times New Roman" w:cs="Times New Roman"/>
          <w:b/>
          <w:color w:val="FF00FF"/>
          <w:sz w:val="24"/>
          <w:szCs w:val="24"/>
        </w:rPr>
        <w:lastRenderedPageBreak/>
        <w:tab/>
      </w:r>
      <w:r w:rsidRPr="00FE5C2F">
        <w:rPr>
          <w:rFonts w:ascii="Times New Roman" w:hAnsi="Times New Roman" w:cs="Times New Roman"/>
          <w:b/>
          <w:color w:val="FF00FF"/>
          <w:position w:val="-38"/>
          <w:sz w:val="24"/>
          <w:szCs w:val="24"/>
        </w:rPr>
        <w:object w:dxaOrig="4020" w:dyaOrig="780">
          <v:shape id="_x0000_i1026" type="#_x0000_t75" style="width:201pt;height:39pt" o:ole="">
            <v:imagedata r:id="rId7" o:title=""/>
          </v:shape>
          <o:OLEObject Type="Embed" ProgID="Equation.3" ShapeID="_x0000_i1026" DrawAspect="Content" ObjectID="_1455511702" r:id="rId8"/>
        </w:object>
      </w:r>
      <w:r w:rsidRPr="00FE5C2F">
        <w:rPr>
          <w:rFonts w:ascii="Times New Roman" w:hAnsi="Times New Roman" w:cs="Times New Roman"/>
          <w:b/>
          <w:sz w:val="24"/>
          <w:szCs w:val="24"/>
        </w:rPr>
        <w:t>.</w:t>
      </w:r>
      <w:r w:rsidRPr="00FE5C2F">
        <w:rPr>
          <w:rFonts w:ascii="Times New Roman" w:hAnsi="Times New Roman" w:cs="Times New Roman"/>
          <w:b/>
          <w:sz w:val="24"/>
          <w:szCs w:val="24"/>
        </w:rPr>
        <w:tab/>
      </w:r>
      <w:r w:rsidRPr="00FE5C2F">
        <w:rPr>
          <w:rFonts w:ascii="Times New Roman" w:hAnsi="Times New Roman" w:cs="Times New Roman"/>
          <w:b/>
          <w:sz w:val="24"/>
          <w:szCs w:val="24"/>
        </w:rPr>
        <w:tab/>
      </w:r>
      <w:r w:rsidRPr="00FE5C2F">
        <w:rPr>
          <w:rFonts w:ascii="Times New Roman" w:hAnsi="Times New Roman" w:cs="Times New Roman"/>
          <w:b/>
          <w:sz w:val="24"/>
          <w:szCs w:val="24"/>
        </w:rPr>
        <w:tab/>
      </w:r>
      <w:r w:rsidRPr="00FE5C2F">
        <w:rPr>
          <w:rFonts w:ascii="Times New Roman" w:hAnsi="Times New Roman" w:cs="Times New Roman"/>
          <w:sz w:val="24"/>
          <w:szCs w:val="24"/>
        </w:rPr>
        <w:t>(1)</w:t>
      </w: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Here </w:t>
      </w:r>
      <w:r w:rsidRPr="00FE5C2F">
        <w:rPr>
          <w:rFonts w:ascii="Symbol" w:hAnsi="Symbol" w:cs="Times New Roman"/>
          <w:sz w:val="24"/>
          <w:szCs w:val="24"/>
        </w:rPr>
        <w:t></w:t>
      </w:r>
      <w:r w:rsidRPr="00FE5C2F">
        <w:rPr>
          <w:rFonts w:ascii="Symbol" w:hAnsi="Symbol" w:cs="Times New Roman"/>
          <w:sz w:val="24"/>
          <w:szCs w:val="24"/>
        </w:rPr>
        <w:t></w:t>
      </w:r>
      <w:r w:rsidRPr="00FE5C2F">
        <w:rPr>
          <w:rFonts w:ascii="Times New Roman" w:hAnsi="Times New Roman" w:cs="Times New Roman"/>
          <w:sz w:val="24"/>
          <w:szCs w:val="24"/>
          <w:vertAlign w:val="superscript"/>
        </w:rPr>
        <w:t>2</w:t>
      </w:r>
      <w:r w:rsidRPr="00FE5C2F">
        <w:rPr>
          <w:rFonts w:ascii="Times New Roman" w:hAnsi="Times New Roman" w:cs="Times New Roman"/>
          <w:sz w:val="24"/>
          <w:szCs w:val="24"/>
        </w:rPr>
        <w:t xml:space="preserve"> is the contrast factor, </w:t>
      </w:r>
      <w:r w:rsidRPr="00FE5C2F">
        <w:rPr>
          <w:rFonts w:ascii="Symbol" w:hAnsi="Symbol" w:cs="Times New Roman"/>
          <w:sz w:val="24"/>
          <w:szCs w:val="24"/>
        </w:rPr>
        <w:t></w:t>
      </w:r>
      <w:r w:rsidRPr="00FE5C2F">
        <w:rPr>
          <w:rFonts w:ascii="Times New Roman" w:hAnsi="Times New Roman" w:cs="Times New Roman"/>
          <w:sz w:val="24"/>
          <w:szCs w:val="24"/>
        </w:rPr>
        <w:t xml:space="preserve"> is the particle volume fraction, V</w:t>
      </w:r>
      <w:r w:rsidRPr="00FE5C2F">
        <w:rPr>
          <w:rFonts w:ascii="Times New Roman" w:hAnsi="Times New Roman" w:cs="Times New Roman"/>
          <w:sz w:val="24"/>
          <w:szCs w:val="24"/>
          <w:vertAlign w:val="subscript"/>
        </w:rPr>
        <w:t>P</w:t>
      </w:r>
      <w:r w:rsidRPr="00FE5C2F">
        <w:rPr>
          <w:rFonts w:ascii="Times New Roman" w:hAnsi="Times New Roman" w:cs="Times New Roman"/>
          <w:sz w:val="24"/>
          <w:szCs w:val="24"/>
        </w:rPr>
        <w:t xml:space="preserve"> is the particle volume, P(Q) is the single-particle form factor, and S</w:t>
      </w:r>
      <w:r w:rsidRPr="00FE5C2F">
        <w:rPr>
          <w:rFonts w:ascii="Times New Roman" w:hAnsi="Times New Roman" w:cs="Times New Roman"/>
          <w:sz w:val="24"/>
          <w:szCs w:val="24"/>
          <w:vertAlign w:val="subscript"/>
        </w:rPr>
        <w:t>I</w:t>
      </w:r>
      <w:r w:rsidRPr="00FE5C2F">
        <w:rPr>
          <w:rFonts w:ascii="Times New Roman" w:hAnsi="Times New Roman" w:cs="Times New Roman"/>
          <w:sz w:val="24"/>
          <w:szCs w:val="24"/>
        </w:rPr>
        <w:t xml:space="preserve">(Q) is the inter-particle structure factor. This model works best for spherical particles, and is used here for ellipsoidal particles that are not too distorted. </w:t>
      </w: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r w:rsidRPr="00FE5C2F">
        <w:rPr>
          <w:rFonts w:ascii="Times New Roman" w:hAnsi="Times New Roman" w:cs="Times New Roman"/>
          <w:sz w:val="24"/>
          <w:szCs w:val="24"/>
        </w:rPr>
        <w:t>The form factor represents an average over orientations of the anisotropic particles. It involves the following integral:</w:t>
      </w: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r w:rsidRPr="00FE5C2F">
        <w:rPr>
          <w:rFonts w:ascii="Times New Roman" w:hAnsi="Times New Roman" w:cs="Times New Roman"/>
          <w:sz w:val="24"/>
          <w:szCs w:val="24"/>
        </w:rPr>
        <w:tab/>
      </w:r>
      <w:r w:rsidRPr="00FE5C2F">
        <w:rPr>
          <w:rFonts w:ascii="Times New Roman" w:hAnsi="Times New Roman" w:cs="Times New Roman"/>
          <w:position w:val="-28"/>
          <w:sz w:val="24"/>
          <w:szCs w:val="24"/>
        </w:rPr>
        <w:object w:dxaOrig="2120" w:dyaOrig="700">
          <v:shape id="_x0000_i1027" type="#_x0000_t75" style="width:105.75pt;height:34.5pt" o:ole="">
            <v:imagedata r:id="rId9" o:title=""/>
          </v:shape>
          <o:OLEObject Type="Embed" ProgID="Equation.3" ShapeID="_x0000_i1027" DrawAspect="Content" ObjectID="_1455511703" r:id="rId10"/>
        </w:object>
      </w:r>
      <w:r w:rsidRPr="00FE5C2F">
        <w:rPr>
          <w:rFonts w:ascii="Times New Roman" w:hAnsi="Times New Roman" w:cs="Times New Roman"/>
          <w:sz w:val="24"/>
          <w:szCs w:val="24"/>
        </w:rPr>
        <w:t>.</w:t>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t>(2)</w:t>
      </w: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Here </w:t>
      </w:r>
      <w:r w:rsidRPr="00FE5C2F">
        <w:rPr>
          <w:rFonts w:ascii="Times New Roman" w:hAnsi="Times New Roman" w:cs="Times New Roman"/>
          <w:position w:val="-10"/>
          <w:sz w:val="24"/>
          <w:szCs w:val="24"/>
        </w:rPr>
        <w:object w:dxaOrig="1060" w:dyaOrig="320">
          <v:shape id="_x0000_i1028" type="#_x0000_t75" style="width:53.25pt;height:15.75pt" o:ole="">
            <v:imagedata r:id="rId11" o:title=""/>
          </v:shape>
          <o:OLEObject Type="Embed" ProgID="Equation.3" ShapeID="_x0000_i1028" DrawAspect="Content" ObjectID="_1455511704" r:id="rId12"/>
        </w:object>
      </w:r>
      <w:r w:rsidRPr="00FE5C2F">
        <w:rPr>
          <w:rFonts w:ascii="Times New Roman" w:hAnsi="Times New Roman" w:cs="Times New Roman"/>
          <w:sz w:val="24"/>
          <w:szCs w:val="24"/>
        </w:rPr>
        <w:t xml:space="preserve"> has been defined where </w:t>
      </w:r>
      <w:r w:rsidRPr="00C56F09">
        <w:rPr>
          <w:rFonts w:ascii="Symbol" w:hAnsi="Symbol" w:cs="Times New Roman"/>
          <w:sz w:val="24"/>
          <w:szCs w:val="24"/>
        </w:rPr>
        <w:t></w:t>
      </w:r>
      <w:r w:rsidRPr="00FE5C2F">
        <w:rPr>
          <w:rFonts w:ascii="Times New Roman" w:hAnsi="Times New Roman" w:cs="Times New Roman"/>
          <w:sz w:val="24"/>
          <w:szCs w:val="24"/>
        </w:rPr>
        <w:t xml:space="preserve"> is the angle between the main axis of the ellipsoid and the </w:t>
      </w:r>
      <w:r w:rsidRPr="00FE5C2F">
        <w:rPr>
          <w:rFonts w:ascii="Times New Roman" w:hAnsi="Times New Roman" w:cs="Times New Roman"/>
          <w:position w:val="-10"/>
          <w:sz w:val="24"/>
          <w:szCs w:val="24"/>
        </w:rPr>
        <w:object w:dxaOrig="240" w:dyaOrig="380">
          <v:shape id="_x0000_i1029" type="#_x0000_t75" style="width:12pt;height:18.75pt" o:ole="">
            <v:imagedata r:id="rId13" o:title=""/>
          </v:shape>
          <o:OLEObject Type="Embed" ProgID="Equation.3" ShapeID="_x0000_i1029" DrawAspect="Content" ObjectID="_1455511705" r:id="rId14"/>
        </w:object>
      </w:r>
      <w:r w:rsidRPr="00FE5C2F">
        <w:rPr>
          <w:rFonts w:ascii="Times New Roman" w:hAnsi="Times New Roman" w:cs="Times New Roman"/>
          <w:sz w:val="24"/>
          <w:szCs w:val="24"/>
        </w:rPr>
        <w:t xml:space="preserve"> direction. Particles are assumed to be ellipsoidal with half axes R</w:t>
      </w:r>
      <w:r w:rsidRPr="00FE5C2F">
        <w:rPr>
          <w:rFonts w:ascii="Times New Roman" w:hAnsi="Times New Roman" w:cs="Times New Roman"/>
          <w:sz w:val="24"/>
          <w:szCs w:val="24"/>
          <w:vertAlign w:val="subscript"/>
        </w:rPr>
        <w:t>a</w:t>
      </w:r>
      <w:r w:rsidRPr="00FE5C2F">
        <w:rPr>
          <w:rFonts w:ascii="Times New Roman" w:hAnsi="Times New Roman" w:cs="Times New Roman"/>
          <w:sz w:val="24"/>
          <w:szCs w:val="24"/>
        </w:rPr>
        <w:t xml:space="preserve"> and R</w:t>
      </w:r>
      <w:r w:rsidRPr="00FE5C2F">
        <w:rPr>
          <w:rFonts w:ascii="Times New Roman" w:hAnsi="Times New Roman" w:cs="Times New Roman"/>
          <w:sz w:val="24"/>
          <w:szCs w:val="24"/>
          <w:vertAlign w:val="subscript"/>
        </w:rPr>
        <w:t>b</w:t>
      </w:r>
      <w:r w:rsidRPr="00FE5C2F">
        <w:rPr>
          <w:rFonts w:ascii="Times New Roman" w:hAnsi="Times New Roman" w:cs="Times New Roman"/>
          <w:sz w:val="24"/>
          <w:szCs w:val="24"/>
        </w:rPr>
        <w:t>. For an oblate ellipsoid particle (with R</w:t>
      </w:r>
      <w:r w:rsidRPr="00FE5C2F">
        <w:rPr>
          <w:rFonts w:ascii="Times New Roman" w:hAnsi="Times New Roman" w:cs="Times New Roman"/>
          <w:sz w:val="24"/>
          <w:szCs w:val="24"/>
          <w:vertAlign w:val="subscript"/>
        </w:rPr>
        <w:t>b</w:t>
      </w:r>
      <w:r w:rsidRPr="00FE5C2F">
        <w:rPr>
          <w:rFonts w:ascii="Times New Roman" w:hAnsi="Times New Roman" w:cs="Times New Roman"/>
          <w:sz w:val="24"/>
          <w:szCs w:val="24"/>
        </w:rPr>
        <w:t>&gt;R</w:t>
      </w:r>
      <w:r w:rsidRPr="00FE5C2F">
        <w:rPr>
          <w:rFonts w:ascii="Times New Roman" w:hAnsi="Times New Roman" w:cs="Times New Roman"/>
          <w:sz w:val="24"/>
          <w:szCs w:val="24"/>
          <w:vertAlign w:val="subscript"/>
        </w:rPr>
        <w:t>a</w:t>
      </w:r>
      <w:r w:rsidRPr="00FE5C2F">
        <w:rPr>
          <w:rFonts w:ascii="Times New Roman" w:hAnsi="Times New Roman" w:cs="Times New Roman"/>
          <w:sz w:val="24"/>
          <w:szCs w:val="24"/>
        </w:rPr>
        <w:t>), an effective radius R</w:t>
      </w:r>
      <w:r w:rsidRPr="00FE5C2F">
        <w:rPr>
          <w:rFonts w:ascii="Times New Roman" w:hAnsi="Times New Roman" w:cs="Times New Roman"/>
          <w:position w:val="-6"/>
          <w:sz w:val="24"/>
          <w:szCs w:val="24"/>
        </w:rPr>
        <w:t>e</w:t>
      </w:r>
      <w:r>
        <w:rPr>
          <w:rFonts w:ascii="Times New Roman" w:hAnsi="Times New Roman" w:cs="Times New Roman"/>
          <w:sz w:val="24"/>
          <w:szCs w:val="24"/>
        </w:rPr>
        <w:t xml:space="preserve"> is defined as: </w:t>
      </w: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r w:rsidRPr="00FE5C2F">
        <w:rPr>
          <w:rFonts w:ascii="Times New Roman" w:hAnsi="Times New Roman" w:cs="Times New Roman"/>
          <w:sz w:val="24"/>
          <w:szCs w:val="24"/>
        </w:rPr>
        <w:tab/>
      </w:r>
      <w:r w:rsidRPr="00FE5C2F">
        <w:rPr>
          <w:rFonts w:ascii="Times New Roman" w:hAnsi="Times New Roman" w:cs="Times New Roman"/>
          <w:position w:val="-12"/>
          <w:sz w:val="24"/>
          <w:szCs w:val="24"/>
        </w:rPr>
        <w:object w:dxaOrig="2920" w:dyaOrig="420">
          <v:shape id="_x0000_i1030" type="#_x0000_t75" style="width:146.25pt;height:21pt" o:ole="">
            <v:imagedata r:id="rId15" o:title=""/>
          </v:shape>
          <o:OLEObject Type="Embed" ProgID="Equation.3" ShapeID="_x0000_i1030" DrawAspect="Content" ObjectID="_1455511706" r:id="rId16"/>
        </w:object>
      </w:r>
      <w:r w:rsidRPr="00FE5C2F">
        <w:rPr>
          <w:rFonts w:ascii="Times New Roman" w:hAnsi="Times New Roman" w:cs="Times New Roman"/>
          <w:sz w:val="24"/>
          <w:szCs w:val="24"/>
        </w:rPr>
        <w:t>.</w:t>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t>(3</w:t>
      </w:r>
      <w:r>
        <w:rPr>
          <w:rFonts w:ascii="Times New Roman" w:hAnsi="Times New Roman" w:cs="Times New Roman"/>
          <w:sz w:val="24"/>
          <w:szCs w:val="24"/>
        </w:rPr>
        <w:t>)</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The form factor amplitude is the same as the one for a sphere of radius R</w:t>
      </w:r>
      <w:r w:rsidRPr="00FE5C2F">
        <w:rPr>
          <w:rFonts w:ascii="Times New Roman" w:hAnsi="Times New Roman" w:cs="Times New Roman"/>
          <w:position w:val="-6"/>
          <w:sz w:val="24"/>
          <w:szCs w:val="24"/>
        </w:rPr>
        <w:t>e</w:t>
      </w:r>
      <w:r>
        <w:rPr>
          <w:rFonts w:ascii="Times New Roman" w:hAnsi="Times New Roman" w:cs="Times New Roman"/>
          <w:sz w:val="24"/>
          <w:szCs w:val="24"/>
        </w:rPr>
        <w:t xml:space="preserve">: </w:t>
      </w:r>
    </w:p>
    <w:p w:rsidR="00FE5C2F" w:rsidRPr="00FE5C2F" w:rsidRDefault="00FE5C2F" w:rsidP="00FE5C2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rPr>
          <w:rFonts w:ascii="Times New Roman" w:hAnsi="Times New Roman" w:cs="Times New Roman"/>
          <w:sz w:val="24"/>
          <w:szCs w:val="24"/>
        </w:rPr>
      </w:pPr>
      <w:r w:rsidRPr="00FE5C2F">
        <w:rPr>
          <w:rFonts w:ascii="Times New Roman" w:hAnsi="Times New Roman" w:cs="Times New Roman"/>
          <w:sz w:val="24"/>
          <w:szCs w:val="24"/>
        </w:rPr>
        <w:tab/>
      </w:r>
      <w:r w:rsidRPr="00FE5C2F">
        <w:rPr>
          <w:rFonts w:ascii="Times New Roman" w:hAnsi="Times New Roman" w:cs="Times New Roman"/>
          <w:position w:val="-32"/>
          <w:sz w:val="24"/>
          <w:szCs w:val="24"/>
        </w:rPr>
        <w:object w:dxaOrig="2320" w:dyaOrig="820">
          <v:shape id="_x0000_i1031" type="#_x0000_t75" style="width:115.5pt;height:41.25pt" o:ole="">
            <v:imagedata r:id="rId17" o:title=""/>
          </v:shape>
          <o:OLEObject Type="Embed" ProgID="Equation.3" ShapeID="_x0000_i1031" DrawAspect="Content" ObjectID="_1455511707" r:id="rId18"/>
        </w:object>
      </w:r>
      <w:r w:rsidRPr="00FE5C2F">
        <w:rPr>
          <w:rFonts w:ascii="Times New Roman" w:hAnsi="Times New Roman" w:cs="Times New Roman"/>
          <w:sz w:val="24"/>
          <w:szCs w:val="24"/>
        </w:rPr>
        <w:t>.</w:t>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t>(4</w:t>
      </w:r>
      <w:r>
        <w:rPr>
          <w:rFonts w:ascii="Times New Roman" w:hAnsi="Times New Roman" w:cs="Times New Roman"/>
          <w:sz w:val="24"/>
          <w:szCs w:val="24"/>
        </w:rPr>
        <w:t>)</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Here </w:t>
      </w:r>
      <w:r w:rsidRPr="00FE5C2F">
        <w:rPr>
          <w:rFonts w:ascii="Times New Roman" w:hAnsi="Times New Roman" w:cs="Times New Roman"/>
          <w:position w:val="-12"/>
          <w:sz w:val="24"/>
          <w:szCs w:val="24"/>
        </w:rPr>
        <w:object w:dxaOrig="900" w:dyaOrig="360">
          <v:shape id="_x0000_i1032" type="#_x0000_t75" style="width:45pt;height:18pt" o:ole="">
            <v:imagedata r:id="rId19" o:title=""/>
          </v:shape>
          <o:OLEObject Type="Embed" ProgID="Equation.3" ShapeID="_x0000_i1032" DrawAspect="Content" ObjectID="_1455511708" r:id="rId20"/>
        </w:object>
      </w:r>
      <w:r w:rsidRPr="00FE5C2F">
        <w:rPr>
          <w:rFonts w:ascii="Times New Roman" w:hAnsi="Times New Roman" w:cs="Times New Roman"/>
          <w:sz w:val="24"/>
          <w:szCs w:val="24"/>
        </w:rPr>
        <w:t xml:space="preserve"> is the spherical Bessel function of order 1. Note that the orientations of single particles are assumed to be decoupled (valid for not too distorted particles and not too high particle fraction). With this caveat, the Mean Spherical Approximation (MSA) is used to model the structure factor </w:t>
      </w:r>
      <w:r w:rsidRPr="00FE5C2F">
        <w:rPr>
          <w:rFonts w:ascii="Times New Roman" w:hAnsi="Times New Roman" w:cs="Times New Roman"/>
          <w:b/>
          <w:color w:val="FF00FF"/>
          <w:position w:val="-16"/>
          <w:sz w:val="24"/>
          <w:szCs w:val="24"/>
        </w:rPr>
        <w:object w:dxaOrig="660" w:dyaOrig="400">
          <v:shape id="_x0000_i1033" type="#_x0000_t75" style="width:33pt;height:20.25pt" o:ole="">
            <v:imagedata r:id="rId21" o:title=""/>
          </v:shape>
          <o:OLEObject Type="Embed" ProgID="Equation.3" ShapeID="_x0000_i1033" DrawAspect="Content" ObjectID="_1455511709" r:id="rId22"/>
        </w:object>
      </w:r>
      <w:r w:rsidRPr="00FE5C2F">
        <w:rPr>
          <w:rFonts w:ascii="Times New Roman" w:hAnsi="Times New Roman" w:cs="Times New Roman"/>
          <w:sz w:val="24"/>
          <w:szCs w:val="24"/>
        </w:rPr>
        <w:t xml:space="preserve">. This model is known to be reliable when screened Coulomb interactions are present (such as for ionic micelles), and relies on the MSA closure relation to solve the Ornstein-Zernike equation [13]. It should be mentioned that the approximate MSA model is often used since it relies on an analytical solution whereas other more elaborate (numerical) solutions are available. Fits to this model yield effective sizes.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The following model parameters are used: </w:t>
      </w:r>
      <w:r w:rsidRPr="00EB48C0">
        <w:rPr>
          <w:rFonts w:ascii="Symbol" w:hAnsi="Symbol" w:cs="Times New Roman"/>
          <w:sz w:val="24"/>
          <w:szCs w:val="24"/>
        </w:rPr>
        <w:t></w:t>
      </w:r>
      <w:r w:rsidRPr="00FE5C2F">
        <w:rPr>
          <w:rFonts w:ascii="Times New Roman" w:hAnsi="Times New Roman" w:cs="Times New Roman"/>
          <w:sz w:val="24"/>
          <w:szCs w:val="24"/>
        </w:rPr>
        <w:t xml:space="preserve"> is the dielectric constant, D is the micelle (also called macroion) effective diameter, </w:t>
      </w:r>
      <w:r w:rsidRPr="00FE5C2F">
        <w:rPr>
          <w:rFonts w:ascii="Times New Roman" w:hAnsi="Times New Roman" w:cs="Times New Roman"/>
          <w:position w:val="-4"/>
          <w:sz w:val="24"/>
          <w:szCs w:val="24"/>
        </w:rPr>
        <w:object w:dxaOrig="220" w:dyaOrig="200">
          <v:shape id="_x0000_i1034" type="#_x0000_t75" style="width:11.25pt;height:9.75pt" o:ole="">
            <v:imagedata r:id="rId23" o:title=""/>
          </v:shape>
          <o:OLEObject Type="Embed" ProgID="Equation.3" ShapeID="_x0000_i1034" DrawAspect="Content" ObjectID="_1455511710" r:id="rId24"/>
        </w:object>
      </w:r>
      <w:r w:rsidRPr="00FE5C2F">
        <w:rPr>
          <w:rFonts w:ascii="Times New Roman" w:hAnsi="Times New Roman" w:cs="Times New Roman"/>
          <w:sz w:val="24"/>
          <w:szCs w:val="24"/>
        </w:rPr>
        <w:t xml:space="preserve"> is the Debye-Huckel inverse screening length, and z</w:t>
      </w:r>
      <w:r w:rsidRPr="00FE5C2F">
        <w:rPr>
          <w:rFonts w:ascii="Times New Roman" w:hAnsi="Times New Roman" w:cs="Times New Roman"/>
          <w:sz w:val="24"/>
          <w:szCs w:val="24"/>
          <w:vertAlign w:val="subscript"/>
        </w:rPr>
        <w:t>m</w:t>
      </w:r>
      <w:r w:rsidRPr="00FE5C2F">
        <w:rPr>
          <w:rFonts w:ascii="Times New Roman" w:hAnsi="Times New Roman" w:cs="Times New Roman"/>
          <w:sz w:val="24"/>
          <w:szCs w:val="24"/>
        </w:rPr>
        <w:t xml:space="preserve">e is the electric charge on the micelle surface where e is the electron charge.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The Debye-Huckel screening parameter (inverse length) squared is expressed as follows:</w:t>
      </w: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spacing w:line="240" w:lineRule="auto"/>
        <w:ind w:firstLine="720"/>
        <w:rPr>
          <w:rFonts w:ascii="Times New Roman" w:hAnsi="Times New Roman" w:cs="Times New Roman"/>
          <w:sz w:val="24"/>
          <w:szCs w:val="24"/>
        </w:rPr>
      </w:pPr>
      <w:r w:rsidRPr="00FE5C2F">
        <w:rPr>
          <w:rFonts w:ascii="Times New Roman" w:hAnsi="Times New Roman" w:cs="Times New Roman"/>
          <w:position w:val="-32"/>
          <w:sz w:val="24"/>
          <w:szCs w:val="24"/>
        </w:rPr>
        <w:object w:dxaOrig="2840" w:dyaOrig="760">
          <v:shape id="_x0000_i1035" type="#_x0000_t75" style="width:141.75pt;height:38.25pt" o:ole="">
            <v:imagedata r:id="rId25" o:title=""/>
          </v:shape>
          <o:OLEObject Type="Embed" ProgID="Equation.3" ShapeID="_x0000_i1035" DrawAspect="Content" ObjectID="_1455511711" r:id="rId26"/>
        </w:object>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t>(5)</w:t>
      </w:r>
      <w:r w:rsidRPr="00FE5C2F">
        <w:rPr>
          <w:rFonts w:ascii="Times New Roman" w:hAnsi="Times New Roman" w:cs="Times New Roman"/>
          <w:sz w:val="24"/>
          <w:szCs w:val="24"/>
        </w:rPr>
        <w:tab/>
      </w:r>
      <w:r w:rsidRPr="00FE5C2F">
        <w:rPr>
          <w:rFonts w:ascii="Times New Roman" w:hAnsi="Times New Roman" w:cs="Times New Roman"/>
          <w:sz w:val="24"/>
          <w:szCs w:val="24"/>
        </w:rPr>
        <w:tab/>
      </w:r>
    </w:p>
    <w:p w:rsidR="00FE5C2F" w:rsidRPr="00FE5C2F" w:rsidRDefault="00FE5C2F" w:rsidP="00FE5C2F">
      <w:pPr>
        <w:spacing w:line="240" w:lineRule="auto"/>
        <w:rPr>
          <w:rFonts w:ascii="Times New Roman" w:hAnsi="Times New Roman" w:cs="Times New Roman"/>
          <w:sz w:val="24"/>
          <w:szCs w:val="24"/>
        </w:rPr>
      </w:pPr>
    </w:p>
    <w:p w:rsidR="00FE5C2F" w:rsidRPr="00AE2726"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position w:val="-10"/>
          <w:sz w:val="24"/>
          <w:szCs w:val="24"/>
        </w:rPr>
        <w:object w:dxaOrig="200" w:dyaOrig="320">
          <v:shape id="_x0000_i1036" type="#_x0000_t75" style="width:9.75pt;height:15.75pt" o:ole="">
            <v:imagedata r:id="rId27" o:title=""/>
          </v:shape>
          <o:OLEObject Type="Embed" ProgID="Equation.3" ShapeID="_x0000_i1036" DrawAspect="Content" ObjectID="_1455511712" r:id="rId28"/>
        </w:object>
      </w:r>
      <w:r w:rsidRPr="00FE5C2F">
        <w:rPr>
          <w:rFonts w:ascii="Times New Roman" w:hAnsi="Times New Roman" w:cs="Times New Roman"/>
          <w:sz w:val="24"/>
          <w:szCs w:val="24"/>
        </w:rPr>
        <w:t xml:space="preserve"> and </w:t>
      </w:r>
      <w:r w:rsidRPr="00FE5C2F">
        <w:rPr>
          <w:rFonts w:ascii="Times New Roman" w:hAnsi="Times New Roman" w:cs="Times New Roman"/>
          <w:position w:val="-12"/>
          <w:sz w:val="24"/>
          <w:szCs w:val="24"/>
        </w:rPr>
        <w:object w:dxaOrig="460" w:dyaOrig="360">
          <v:shape id="_x0000_i1037" type="#_x0000_t75" style="width:23.25pt;height:18pt" o:ole="">
            <v:imagedata r:id="rId29" o:title=""/>
          </v:shape>
          <o:OLEObject Type="Embed" ProgID="Equation.3" ShapeID="_x0000_i1037" DrawAspect="Content" ObjectID="_1455511713" r:id="rId30"/>
        </w:object>
      </w:r>
      <w:r w:rsidRPr="00FE5C2F">
        <w:rPr>
          <w:rFonts w:ascii="Times New Roman" w:hAnsi="Times New Roman" w:cs="Times New Roman"/>
          <w:sz w:val="24"/>
          <w:szCs w:val="24"/>
        </w:rPr>
        <w:t xml:space="preserve"> are the micelle particle and salt volume fractions, </w:t>
      </w:r>
      <w:r w:rsidRPr="00FE5C2F">
        <w:rPr>
          <w:rFonts w:ascii="Times New Roman" w:hAnsi="Times New Roman" w:cs="Times New Roman"/>
          <w:position w:val="-10"/>
          <w:sz w:val="24"/>
          <w:szCs w:val="24"/>
        </w:rPr>
        <w:object w:dxaOrig="340" w:dyaOrig="340">
          <v:shape id="_x0000_i1038" type="#_x0000_t75" style="width:17.25pt;height:17.25pt" o:ole="">
            <v:imagedata r:id="rId31" o:title=""/>
          </v:shape>
          <o:OLEObject Type="Embed" ProgID="Equation.3" ShapeID="_x0000_i1038" DrawAspect="Content" ObjectID="_1455511714" r:id="rId32"/>
        </w:object>
      </w:r>
      <w:r w:rsidRPr="00FE5C2F">
        <w:rPr>
          <w:rFonts w:ascii="Times New Roman" w:hAnsi="Times New Roman" w:cs="Times New Roman"/>
          <w:sz w:val="24"/>
          <w:szCs w:val="24"/>
        </w:rPr>
        <w:t xml:space="preserve"> and </w:t>
      </w:r>
      <w:r w:rsidRPr="00FE5C2F">
        <w:rPr>
          <w:rFonts w:ascii="Times New Roman" w:hAnsi="Times New Roman" w:cs="Times New Roman"/>
          <w:position w:val="-12"/>
          <w:sz w:val="24"/>
          <w:szCs w:val="24"/>
        </w:rPr>
        <w:object w:dxaOrig="499" w:dyaOrig="360">
          <v:shape id="_x0000_i1039" type="#_x0000_t75" style="width:24.75pt;height:18pt" o:ole="">
            <v:imagedata r:id="rId33" o:title=""/>
          </v:shape>
          <o:OLEObject Type="Embed" ProgID="Equation.3" ShapeID="_x0000_i1039" DrawAspect="Content" ObjectID="_1455511715" r:id="rId34"/>
        </w:object>
      </w:r>
      <w:r w:rsidRPr="00FE5C2F">
        <w:rPr>
          <w:rFonts w:ascii="Times New Roman" w:hAnsi="Times New Roman" w:cs="Times New Roman"/>
          <w:sz w:val="24"/>
          <w:szCs w:val="24"/>
        </w:rPr>
        <w:t xml:space="preserve"> are the particle and salt molecule volumes, and k</w:t>
      </w:r>
      <w:r w:rsidRPr="00FE5C2F">
        <w:rPr>
          <w:rFonts w:ascii="Times New Roman" w:hAnsi="Times New Roman" w:cs="Times New Roman"/>
          <w:sz w:val="24"/>
          <w:szCs w:val="24"/>
          <w:vertAlign w:val="subscript"/>
        </w:rPr>
        <w:t>B</w:t>
      </w:r>
      <w:r w:rsidRPr="00FE5C2F">
        <w:rPr>
          <w:rFonts w:ascii="Times New Roman" w:hAnsi="Times New Roman" w:cs="Times New Roman"/>
          <w:sz w:val="24"/>
          <w:szCs w:val="24"/>
        </w:rPr>
        <w:t xml:space="preserve">T is the sample </w:t>
      </w:r>
      <w:r w:rsidR="00AE2726">
        <w:rPr>
          <w:rFonts w:ascii="Times New Roman" w:hAnsi="Times New Roman" w:cs="Times New Roman"/>
          <w:sz w:val="24"/>
          <w:szCs w:val="24"/>
        </w:rPr>
        <w:t xml:space="preserve">temperature in absolute units. </w:t>
      </w:r>
    </w:p>
    <w:p w:rsidR="00FE5C2F" w:rsidRPr="00AE2726" w:rsidRDefault="00FE5C2F" w:rsidP="00FE5C2F">
      <w:pPr>
        <w:spacing w:line="240" w:lineRule="auto"/>
        <w:rPr>
          <w:rFonts w:ascii="Times New Roman" w:hAnsi="Times New Roman" w:cs="Times New Roman"/>
          <w:color w:val="FF0000"/>
          <w:sz w:val="24"/>
          <w:szCs w:val="24"/>
        </w:rPr>
      </w:pPr>
      <w:r w:rsidRPr="00FE5C2F">
        <w:rPr>
          <w:rFonts w:ascii="Times New Roman" w:hAnsi="Times New Roman" w:cs="Times New Roman"/>
          <w:sz w:val="24"/>
          <w:szCs w:val="24"/>
        </w:rPr>
        <w:t xml:space="preserve">The micelle volume fraction </w:t>
      </w:r>
      <w:r w:rsidRPr="00FE5C2F">
        <w:rPr>
          <w:rFonts w:ascii="Times New Roman" w:hAnsi="Times New Roman" w:cs="Times New Roman"/>
          <w:position w:val="-10"/>
          <w:sz w:val="24"/>
          <w:szCs w:val="24"/>
        </w:rPr>
        <w:object w:dxaOrig="200" w:dyaOrig="320">
          <v:shape id="_x0000_i1040" type="#_x0000_t75" style="width:9.75pt;height:15.75pt" o:ole="">
            <v:imagedata r:id="rId35" o:title=""/>
          </v:shape>
          <o:OLEObject Type="Embed" ProgID="Equation.3" ShapeID="_x0000_i1040" DrawAspect="Content" ObjectID="_1455511716" r:id="rId36"/>
        </w:object>
      </w:r>
      <w:r w:rsidRPr="00FE5C2F">
        <w:rPr>
          <w:rFonts w:ascii="Times New Roman" w:hAnsi="Times New Roman" w:cs="Times New Roman"/>
          <w:sz w:val="24"/>
          <w:szCs w:val="24"/>
        </w:rPr>
        <w:t xml:space="preserve"> is expressed in terms of the number density </w:t>
      </w:r>
      <w:r w:rsidRPr="00FE5C2F">
        <w:rPr>
          <w:rFonts w:ascii="Times New Roman" w:hAnsi="Times New Roman" w:cs="Times New Roman"/>
          <w:position w:val="-6"/>
          <w:sz w:val="24"/>
          <w:szCs w:val="24"/>
        </w:rPr>
        <w:object w:dxaOrig="260" w:dyaOrig="340">
          <v:shape id="_x0000_i1041" type="#_x0000_t75" style="width:12.75pt;height:17.25pt" o:ole="">
            <v:imagedata r:id="rId37" o:title=""/>
          </v:shape>
          <o:OLEObject Type="Embed" ProgID="Equation.3" ShapeID="_x0000_i1041" DrawAspect="Content" ObjectID="_1455511717" r:id="rId38"/>
        </w:object>
      </w:r>
      <w:r w:rsidRPr="00FE5C2F">
        <w:rPr>
          <w:rFonts w:ascii="Times New Roman" w:hAnsi="Times New Roman" w:cs="Times New Roman"/>
          <w:sz w:val="24"/>
          <w:szCs w:val="24"/>
        </w:rPr>
        <w:t xml:space="preserve"> and micelle volume </w:t>
      </w:r>
      <w:r w:rsidRPr="00FE5C2F">
        <w:rPr>
          <w:rFonts w:ascii="Times New Roman" w:hAnsi="Times New Roman" w:cs="Times New Roman"/>
          <w:position w:val="-10"/>
          <w:sz w:val="24"/>
          <w:szCs w:val="24"/>
        </w:rPr>
        <w:object w:dxaOrig="1280" w:dyaOrig="400">
          <v:shape id="_x0000_i1042" type="#_x0000_t75" style="width:63.75pt;height:20.25pt" o:ole="">
            <v:imagedata r:id="rId39" o:title=""/>
          </v:shape>
          <o:OLEObject Type="Embed" ProgID="Equation.3" ShapeID="_x0000_i1042" DrawAspect="Content" ObjectID="_1455511718" r:id="rId40"/>
        </w:object>
      </w:r>
      <w:r w:rsidRPr="00FE5C2F">
        <w:rPr>
          <w:rFonts w:ascii="Times New Roman" w:hAnsi="Times New Roman" w:cs="Times New Roman"/>
          <w:sz w:val="24"/>
          <w:szCs w:val="24"/>
        </w:rPr>
        <w:t xml:space="preserve"> as </w:t>
      </w:r>
      <w:r w:rsidRPr="00FE5C2F">
        <w:rPr>
          <w:rFonts w:ascii="Times New Roman" w:hAnsi="Times New Roman" w:cs="Times New Roman"/>
          <w:position w:val="-10"/>
          <w:sz w:val="24"/>
          <w:szCs w:val="24"/>
        </w:rPr>
        <w:object w:dxaOrig="900" w:dyaOrig="380">
          <v:shape id="_x0000_i1043" type="#_x0000_t75" style="width:45pt;height:18.75pt" o:ole="">
            <v:imagedata r:id="rId41" o:title=""/>
          </v:shape>
          <o:OLEObject Type="Embed" ProgID="Equation.3" ShapeID="_x0000_i1043" DrawAspect="Content" ObjectID="_1455511719" r:id="rId42"/>
        </w:object>
      </w:r>
      <w:r w:rsidRPr="00FE5C2F">
        <w:rPr>
          <w:rFonts w:ascii="Times New Roman" w:hAnsi="Times New Roman" w:cs="Times New Roman"/>
          <w:sz w:val="24"/>
          <w:szCs w:val="24"/>
        </w:rPr>
        <w:t xml:space="preserve">.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The MSA formalism used to derive the structure factor [13]</w:t>
      </w:r>
      <w:r w:rsidRPr="00FE5C2F">
        <w:rPr>
          <w:rFonts w:ascii="Times New Roman" w:hAnsi="Times New Roman" w:cs="Times New Roman"/>
          <w:color w:val="FF0000"/>
          <w:sz w:val="24"/>
          <w:szCs w:val="24"/>
        </w:rPr>
        <w:t xml:space="preserve"> </w:t>
      </w:r>
      <w:r w:rsidRPr="00FE5C2F">
        <w:rPr>
          <w:rFonts w:ascii="Times New Roman" w:hAnsi="Times New Roman" w:cs="Times New Roman"/>
          <w:sz w:val="24"/>
          <w:szCs w:val="24"/>
        </w:rPr>
        <w:t xml:space="preserve">is not reproduced here. This model is included in small-angle scattering data analysis software packages such as the IGOR-based package used at the NIST Center for Neutron Research. [14].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Note that the MSA model was originally introduced for spherical particles and is used here for ellipsoidal particles. This approximate approach should be reliable when the intermicelle distance is large compared to the micelle size. </w:t>
      </w:r>
    </w:p>
    <w:p w:rsid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In order to perform fits to the SANS data when sample temperature was varied, tabulated temperature dependence of the dielectric constant for d-water [15] is used (i.e., is fixed to help the fits). </w:t>
      </w:r>
    </w:p>
    <w:p w:rsidR="00EB48C0" w:rsidRDefault="00EB48C0" w:rsidP="00FE5C2F">
      <w:pPr>
        <w:spacing w:line="240" w:lineRule="auto"/>
        <w:rPr>
          <w:rFonts w:ascii="Times New Roman" w:hAnsi="Times New Roman" w:cs="Times New Roman"/>
          <w:sz w:val="24"/>
          <w:szCs w:val="24"/>
        </w:rPr>
      </w:pPr>
      <w:r>
        <w:rPr>
          <w:rFonts w:ascii="Times New Roman" w:hAnsi="Times New Roman" w:cs="Times New Roman"/>
          <w:sz w:val="24"/>
          <w:szCs w:val="24"/>
        </w:rPr>
        <w:t>Table 1:</w:t>
      </w:r>
      <w:r w:rsidR="00C56F09">
        <w:rPr>
          <w:rFonts w:ascii="Times New Roman" w:hAnsi="Times New Roman" w:cs="Times New Roman"/>
          <w:sz w:val="24"/>
          <w:szCs w:val="24"/>
        </w:rPr>
        <w:t xml:space="preserve"> </w:t>
      </w:r>
      <w:r w:rsidR="00725DD2">
        <w:rPr>
          <w:rFonts w:ascii="Times New Roman" w:hAnsi="Times New Roman" w:cs="Times New Roman"/>
          <w:sz w:val="24"/>
          <w:szCs w:val="24"/>
        </w:rPr>
        <w:t>Temperature dependence of the</w:t>
      </w:r>
      <w:r w:rsidR="00C56F09">
        <w:rPr>
          <w:rFonts w:ascii="Times New Roman" w:hAnsi="Times New Roman" w:cs="Times New Roman"/>
          <w:sz w:val="24"/>
          <w:szCs w:val="24"/>
        </w:rPr>
        <w:t xml:space="preserve"> dielectric constant for d-water</w:t>
      </w:r>
    </w:p>
    <w:tbl>
      <w:tblPr>
        <w:tblStyle w:val="TableGrid"/>
        <w:tblW w:w="0" w:type="auto"/>
        <w:jc w:val="center"/>
        <w:tblLook w:val="04A0" w:firstRow="1" w:lastRow="0" w:firstColumn="1" w:lastColumn="0" w:noHBand="0" w:noVBand="1"/>
      </w:tblPr>
      <w:tblGrid>
        <w:gridCol w:w="1164"/>
        <w:gridCol w:w="934"/>
        <w:gridCol w:w="934"/>
        <w:gridCol w:w="934"/>
        <w:gridCol w:w="935"/>
        <w:gridCol w:w="935"/>
        <w:gridCol w:w="935"/>
        <w:gridCol w:w="935"/>
        <w:gridCol w:w="935"/>
        <w:gridCol w:w="935"/>
      </w:tblGrid>
      <w:tr w:rsidR="00EB48C0" w:rsidTr="008349A7">
        <w:trPr>
          <w:jc w:val="center"/>
        </w:trPr>
        <w:tc>
          <w:tcPr>
            <w:tcW w:w="957" w:type="dxa"/>
          </w:tcPr>
          <w:p w:rsidR="003C16B4" w:rsidRDefault="008349A7" w:rsidP="008349A7">
            <w:pPr>
              <w:jc w:val="center"/>
              <w:rPr>
                <w:rFonts w:ascii="Times New Roman" w:hAnsi="Times New Roman" w:cs="Times New Roman"/>
                <w:sz w:val="24"/>
                <w:szCs w:val="24"/>
              </w:rPr>
            </w:pPr>
            <w:r>
              <w:rPr>
                <w:rFonts w:ascii="Times New Roman" w:hAnsi="Times New Roman" w:cs="Times New Roman"/>
                <w:sz w:val="24"/>
                <w:szCs w:val="24"/>
              </w:rPr>
              <w:t>Temp</w:t>
            </w:r>
            <w:r w:rsidR="003C16B4">
              <w:rPr>
                <w:rFonts w:ascii="Times New Roman" w:hAnsi="Times New Roman" w:cs="Times New Roman"/>
                <w:sz w:val="24"/>
                <w:szCs w:val="24"/>
              </w:rPr>
              <w:t>.</w:t>
            </w:r>
            <w:r>
              <w:rPr>
                <w:rFonts w:ascii="Times New Roman" w:hAnsi="Times New Roman" w:cs="Times New Roman"/>
                <w:sz w:val="24"/>
                <w:szCs w:val="24"/>
              </w:rPr>
              <w:t xml:space="preserve"> </w:t>
            </w:r>
          </w:p>
          <w:p w:rsidR="00EB48C0" w:rsidRDefault="008349A7" w:rsidP="008349A7">
            <w:pPr>
              <w:jc w:val="center"/>
              <w:rPr>
                <w:rFonts w:ascii="Times New Roman" w:hAnsi="Times New Roman" w:cs="Times New Roman"/>
                <w:sz w:val="24"/>
                <w:szCs w:val="24"/>
              </w:rPr>
            </w:pPr>
            <w:r>
              <w:rPr>
                <w:rFonts w:ascii="Times New Roman" w:hAnsi="Times New Roman" w:cs="Times New Roman"/>
                <w:sz w:val="24"/>
                <w:szCs w:val="24"/>
              </w:rPr>
              <w:t>(</w:t>
            </w:r>
            <w:r w:rsidRPr="008349A7">
              <w:rPr>
                <w:rFonts w:ascii="Times New Roman" w:hAnsi="Times New Roman" w:cs="Times New Roman"/>
                <w:sz w:val="24"/>
                <w:szCs w:val="24"/>
                <w:vertAlign w:val="superscript"/>
              </w:rPr>
              <w:t>o</w:t>
            </w:r>
            <w:r>
              <w:rPr>
                <w:rFonts w:ascii="Times New Roman" w:hAnsi="Times New Roman" w:cs="Times New Roman"/>
                <w:sz w:val="24"/>
                <w:szCs w:val="24"/>
              </w:rPr>
              <w:t xml:space="preserve"> C)</w:t>
            </w:r>
          </w:p>
        </w:tc>
        <w:tc>
          <w:tcPr>
            <w:tcW w:w="957" w:type="dxa"/>
          </w:tcPr>
          <w:p w:rsidR="00EB48C0" w:rsidRDefault="00EB48C0" w:rsidP="008349A7">
            <w:pPr>
              <w:jc w:val="center"/>
              <w:rPr>
                <w:rFonts w:ascii="Times New Roman" w:hAnsi="Times New Roman" w:cs="Times New Roman"/>
                <w:sz w:val="24"/>
                <w:szCs w:val="24"/>
              </w:rPr>
            </w:pPr>
            <w:r>
              <w:rPr>
                <w:rFonts w:ascii="Times New Roman" w:hAnsi="Times New Roman" w:cs="Times New Roman"/>
                <w:sz w:val="24"/>
                <w:szCs w:val="24"/>
              </w:rPr>
              <w:t>10</w:t>
            </w:r>
          </w:p>
        </w:tc>
        <w:tc>
          <w:tcPr>
            <w:tcW w:w="957" w:type="dxa"/>
          </w:tcPr>
          <w:p w:rsidR="00EB48C0" w:rsidRDefault="00EB48C0" w:rsidP="008349A7">
            <w:pPr>
              <w:jc w:val="center"/>
              <w:rPr>
                <w:rFonts w:ascii="Times New Roman" w:hAnsi="Times New Roman" w:cs="Times New Roman"/>
                <w:sz w:val="24"/>
                <w:szCs w:val="24"/>
              </w:rPr>
            </w:pPr>
            <w:r>
              <w:rPr>
                <w:rFonts w:ascii="Times New Roman" w:hAnsi="Times New Roman" w:cs="Times New Roman"/>
                <w:sz w:val="24"/>
                <w:szCs w:val="24"/>
              </w:rPr>
              <w:t>20</w:t>
            </w:r>
          </w:p>
        </w:tc>
        <w:tc>
          <w:tcPr>
            <w:tcW w:w="957" w:type="dxa"/>
          </w:tcPr>
          <w:p w:rsidR="00EB48C0" w:rsidRDefault="00EB48C0" w:rsidP="008349A7">
            <w:pPr>
              <w:jc w:val="center"/>
              <w:rPr>
                <w:rFonts w:ascii="Times New Roman" w:hAnsi="Times New Roman" w:cs="Times New Roman"/>
                <w:sz w:val="24"/>
                <w:szCs w:val="24"/>
              </w:rPr>
            </w:pPr>
            <w:r>
              <w:rPr>
                <w:rFonts w:ascii="Times New Roman" w:hAnsi="Times New Roman" w:cs="Times New Roman"/>
                <w:sz w:val="24"/>
                <w:szCs w:val="24"/>
              </w:rPr>
              <w:t>30</w:t>
            </w:r>
          </w:p>
        </w:tc>
        <w:tc>
          <w:tcPr>
            <w:tcW w:w="958" w:type="dxa"/>
          </w:tcPr>
          <w:p w:rsidR="00EB48C0" w:rsidRDefault="00EB48C0" w:rsidP="008349A7">
            <w:pPr>
              <w:jc w:val="center"/>
              <w:rPr>
                <w:rFonts w:ascii="Times New Roman" w:hAnsi="Times New Roman" w:cs="Times New Roman"/>
                <w:sz w:val="24"/>
                <w:szCs w:val="24"/>
              </w:rPr>
            </w:pPr>
            <w:r>
              <w:rPr>
                <w:rFonts w:ascii="Times New Roman" w:hAnsi="Times New Roman" w:cs="Times New Roman"/>
                <w:sz w:val="24"/>
                <w:szCs w:val="24"/>
              </w:rPr>
              <w:t>40</w:t>
            </w:r>
          </w:p>
        </w:tc>
        <w:tc>
          <w:tcPr>
            <w:tcW w:w="958" w:type="dxa"/>
          </w:tcPr>
          <w:p w:rsidR="00EB48C0" w:rsidRDefault="00EB48C0" w:rsidP="008349A7">
            <w:pPr>
              <w:jc w:val="center"/>
              <w:rPr>
                <w:rFonts w:ascii="Times New Roman" w:hAnsi="Times New Roman" w:cs="Times New Roman"/>
                <w:sz w:val="24"/>
                <w:szCs w:val="24"/>
              </w:rPr>
            </w:pPr>
            <w:r>
              <w:rPr>
                <w:rFonts w:ascii="Times New Roman" w:hAnsi="Times New Roman" w:cs="Times New Roman"/>
                <w:sz w:val="24"/>
                <w:szCs w:val="24"/>
              </w:rPr>
              <w:t>50</w:t>
            </w:r>
          </w:p>
        </w:tc>
        <w:tc>
          <w:tcPr>
            <w:tcW w:w="958" w:type="dxa"/>
          </w:tcPr>
          <w:p w:rsidR="00EB48C0" w:rsidRDefault="00EB48C0" w:rsidP="008349A7">
            <w:pPr>
              <w:jc w:val="center"/>
              <w:rPr>
                <w:rFonts w:ascii="Times New Roman" w:hAnsi="Times New Roman" w:cs="Times New Roman"/>
                <w:sz w:val="24"/>
                <w:szCs w:val="24"/>
              </w:rPr>
            </w:pPr>
            <w:r>
              <w:rPr>
                <w:rFonts w:ascii="Times New Roman" w:hAnsi="Times New Roman" w:cs="Times New Roman"/>
                <w:sz w:val="24"/>
                <w:szCs w:val="24"/>
              </w:rPr>
              <w:t>60</w:t>
            </w:r>
          </w:p>
        </w:tc>
        <w:tc>
          <w:tcPr>
            <w:tcW w:w="958" w:type="dxa"/>
          </w:tcPr>
          <w:p w:rsidR="00EB48C0" w:rsidRDefault="00EB48C0" w:rsidP="008349A7">
            <w:pPr>
              <w:jc w:val="center"/>
              <w:rPr>
                <w:rFonts w:ascii="Times New Roman" w:hAnsi="Times New Roman" w:cs="Times New Roman"/>
                <w:sz w:val="24"/>
                <w:szCs w:val="24"/>
              </w:rPr>
            </w:pPr>
            <w:r>
              <w:rPr>
                <w:rFonts w:ascii="Times New Roman" w:hAnsi="Times New Roman" w:cs="Times New Roman"/>
                <w:sz w:val="24"/>
                <w:szCs w:val="24"/>
              </w:rPr>
              <w:t>70</w:t>
            </w:r>
          </w:p>
        </w:tc>
        <w:tc>
          <w:tcPr>
            <w:tcW w:w="958" w:type="dxa"/>
          </w:tcPr>
          <w:p w:rsidR="00EB48C0" w:rsidRDefault="00EB48C0" w:rsidP="008349A7">
            <w:pPr>
              <w:jc w:val="center"/>
              <w:rPr>
                <w:rFonts w:ascii="Times New Roman" w:hAnsi="Times New Roman" w:cs="Times New Roman"/>
                <w:sz w:val="24"/>
                <w:szCs w:val="24"/>
              </w:rPr>
            </w:pPr>
            <w:r>
              <w:rPr>
                <w:rFonts w:ascii="Times New Roman" w:hAnsi="Times New Roman" w:cs="Times New Roman"/>
                <w:sz w:val="24"/>
                <w:szCs w:val="24"/>
              </w:rPr>
              <w:t>80</w:t>
            </w:r>
          </w:p>
        </w:tc>
        <w:tc>
          <w:tcPr>
            <w:tcW w:w="958" w:type="dxa"/>
          </w:tcPr>
          <w:p w:rsidR="00EB48C0" w:rsidRDefault="00EB48C0" w:rsidP="008349A7">
            <w:pPr>
              <w:jc w:val="center"/>
              <w:rPr>
                <w:rFonts w:ascii="Times New Roman" w:hAnsi="Times New Roman" w:cs="Times New Roman"/>
                <w:sz w:val="24"/>
                <w:szCs w:val="24"/>
              </w:rPr>
            </w:pPr>
            <w:r>
              <w:rPr>
                <w:rFonts w:ascii="Times New Roman" w:hAnsi="Times New Roman" w:cs="Times New Roman"/>
                <w:sz w:val="24"/>
                <w:szCs w:val="24"/>
              </w:rPr>
              <w:t>90</w:t>
            </w:r>
          </w:p>
        </w:tc>
      </w:tr>
      <w:tr w:rsidR="00EB48C0" w:rsidTr="008349A7">
        <w:trPr>
          <w:jc w:val="center"/>
        </w:trPr>
        <w:tc>
          <w:tcPr>
            <w:tcW w:w="957" w:type="dxa"/>
          </w:tcPr>
          <w:p w:rsidR="00EB48C0" w:rsidRDefault="008349A7" w:rsidP="008349A7">
            <w:pPr>
              <w:jc w:val="center"/>
              <w:rPr>
                <w:rFonts w:ascii="Times New Roman" w:hAnsi="Times New Roman" w:cs="Times New Roman"/>
                <w:sz w:val="24"/>
                <w:szCs w:val="24"/>
              </w:rPr>
            </w:pPr>
            <w:r>
              <w:rPr>
                <w:rFonts w:ascii="Times New Roman" w:hAnsi="Times New Roman" w:cs="Times New Roman"/>
                <w:sz w:val="24"/>
                <w:szCs w:val="24"/>
              </w:rPr>
              <w:t>Dielec</w:t>
            </w:r>
            <w:r w:rsidR="003C16B4">
              <w:rPr>
                <w:rFonts w:ascii="Times New Roman" w:hAnsi="Times New Roman" w:cs="Times New Roman"/>
                <w:sz w:val="24"/>
                <w:szCs w:val="24"/>
              </w:rPr>
              <w:t>tric</w:t>
            </w:r>
            <w:r>
              <w:rPr>
                <w:rFonts w:ascii="Times New Roman" w:hAnsi="Times New Roman" w:cs="Times New Roman"/>
                <w:sz w:val="24"/>
                <w:szCs w:val="24"/>
              </w:rPr>
              <w:t xml:space="preserve"> Const</w:t>
            </w:r>
            <w:r w:rsidR="003C16B4">
              <w:rPr>
                <w:rFonts w:ascii="Times New Roman" w:hAnsi="Times New Roman" w:cs="Times New Roman"/>
                <w:sz w:val="24"/>
                <w:szCs w:val="24"/>
              </w:rPr>
              <w:t>.</w:t>
            </w:r>
            <w:r>
              <w:rPr>
                <w:rFonts w:ascii="Times New Roman" w:hAnsi="Times New Roman" w:cs="Times New Roman"/>
                <w:sz w:val="24"/>
                <w:szCs w:val="24"/>
              </w:rPr>
              <w:t xml:space="preserve"> </w:t>
            </w:r>
            <w:r w:rsidRPr="008349A7">
              <w:rPr>
                <w:rFonts w:ascii="Symbol" w:hAnsi="Symbol" w:cs="Times New Roman"/>
                <w:sz w:val="24"/>
                <w:szCs w:val="24"/>
              </w:rPr>
              <w:t></w:t>
            </w:r>
          </w:p>
        </w:tc>
        <w:tc>
          <w:tcPr>
            <w:tcW w:w="957" w:type="dxa"/>
          </w:tcPr>
          <w:p w:rsidR="00EB48C0" w:rsidRDefault="00EB48C0" w:rsidP="008349A7">
            <w:pPr>
              <w:jc w:val="center"/>
              <w:rPr>
                <w:rFonts w:ascii="Times New Roman" w:hAnsi="Times New Roman" w:cs="Times New Roman"/>
                <w:sz w:val="24"/>
                <w:szCs w:val="24"/>
              </w:rPr>
            </w:pPr>
            <w:r w:rsidRPr="00EB48C0">
              <w:rPr>
                <w:rFonts w:ascii="Times New Roman" w:hAnsi="Times New Roman" w:cs="Times New Roman"/>
                <w:sz w:val="24"/>
                <w:szCs w:val="24"/>
              </w:rPr>
              <w:t>83.526</w:t>
            </w:r>
          </w:p>
        </w:tc>
        <w:tc>
          <w:tcPr>
            <w:tcW w:w="957" w:type="dxa"/>
          </w:tcPr>
          <w:p w:rsidR="00EB48C0" w:rsidRDefault="00EB48C0" w:rsidP="008349A7">
            <w:pPr>
              <w:jc w:val="center"/>
              <w:rPr>
                <w:rFonts w:ascii="Times New Roman" w:hAnsi="Times New Roman" w:cs="Times New Roman"/>
                <w:sz w:val="24"/>
                <w:szCs w:val="24"/>
              </w:rPr>
            </w:pPr>
            <w:r w:rsidRPr="00EB48C0">
              <w:rPr>
                <w:rFonts w:ascii="Times New Roman" w:hAnsi="Times New Roman" w:cs="Times New Roman"/>
                <w:sz w:val="24"/>
                <w:szCs w:val="24"/>
              </w:rPr>
              <w:t>79.755</w:t>
            </w:r>
          </w:p>
        </w:tc>
        <w:tc>
          <w:tcPr>
            <w:tcW w:w="957" w:type="dxa"/>
          </w:tcPr>
          <w:p w:rsidR="00EB48C0" w:rsidRDefault="00EB48C0" w:rsidP="008349A7">
            <w:pPr>
              <w:jc w:val="center"/>
              <w:rPr>
                <w:rFonts w:ascii="Times New Roman" w:hAnsi="Times New Roman" w:cs="Times New Roman"/>
                <w:sz w:val="24"/>
                <w:szCs w:val="24"/>
              </w:rPr>
            </w:pPr>
            <w:r w:rsidRPr="00EB48C0">
              <w:rPr>
                <w:rFonts w:ascii="Times New Roman" w:hAnsi="Times New Roman" w:cs="Times New Roman"/>
                <w:sz w:val="24"/>
                <w:szCs w:val="24"/>
              </w:rPr>
              <w:t>76.161</w:t>
            </w:r>
          </w:p>
        </w:tc>
        <w:tc>
          <w:tcPr>
            <w:tcW w:w="958" w:type="dxa"/>
          </w:tcPr>
          <w:p w:rsidR="00EB48C0" w:rsidRDefault="00EB48C0" w:rsidP="008349A7">
            <w:pPr>
              <w:jc w:val="center"/>
              <w:rPr>
                <w:rFonts w:ascii="Times New Roman" w:hAnsi="Times New Roman" w:cs="Times New Roman"/>
                <w:sz w:val="24"/>
                <w:szCs w:val="24"/>
              </w:rPr>
            </w:pPr>
            <w:r w:rsidRPr="00EB48C0">
              <w:rPr>
                <w:rFonts w:ascii="Times New Roman" w:hAnsi="Times New Roman" w:cs="Times New Roman"/>
                <w:sz w:val="24"/>
                <w:szCs w:val="24"/>
              </w:rPr>
              <w:t>72.427</w:t>
            </w:r>
          </w:p>
        </w:tc>
        <w:tc>
          <w:tcPr>
            <w:tcW w:w="958" w:type="dxa"/>
          </w:tcPr>
          <w:p w:rsidR="00EB48C0" w:rsidRDefault="00EB48C0" w:rsidP="008349A7">
            <w:pPr>
              <w:jc w:val="center"/>
              <w:rPr>
                <w:rFonts w:ascii="Times New Roman" w:hAnsi="Times New Roman" w:cs="Times New Roman"/>
                <w:sz w:val="24"/>
                <w:szCs w:val="24"/>
              </w:rPr>
            </w:pPr>
            <w:r w:rsidRPr="00EB48C0">
              <w:rPr>
                <w:rFonts w:ascii="Times New Roman" w:hAnsi="Times New Roman" w:cs="Times New Roman"/>
                <w:sz w:val="24"/>
                <w:szCs w:val="24"/>
              </w:rPr>
              <w:t>69.470</w:t>
            </w:r>
          </w:p>
        </w:tc>
        <w:tc>
          <w:tcPr>
            <w:tcW w:w="958" w:type="dxa"/>
          </w:tcPr>
          <w:p w:rsidR="00EB48C0" w:rsidRDefault="00EB48C0" w:rsidP="008349A7">
            <w:pPr>
              <w:jc w:val="center"/>
              <w:rPr>
                <w:rFonts w:ascii="Times New Roman" w:hAnsi="Times New Roman" w:cs="Times New Roman"/>
                <w:sz w:val="24"/>
                <w:szCs w:val="24"/>
              </w:rPr>
            </w:pPr>
            <w:r w:rsidRPr="00EB48C0">
              <w:rPr>
                <w:rFonts w:ascii="Times New Roman" w:hAnsi="Times New Roman" w:cs="Times New Roman"/>
                <w:sz w:val="24"/>
                <w:szCs w:val="24"/>
              </w:rPr>
              <w:t>66.358</w:t>
            </w:r>
          </w:p>
        </w:tc>
        <w:tc>
          <w:tcPr>
            <w:tcW w:w="958" w:type="dxa"/>
          </w:tcPr>
          <w:p w:rsidR="00EB48C0" w:rsidRDefault="00EB48C0" w:rsidP="008349A7">
            <w:pPr>
              <w:jc w:val="center"/>
              <w:rPr>
                <w:rFonts w:ascii="Times New Roman" w:hAnsi="Times New Roman" w:cs="Times New Roman"/>
                <w:sz w:val="24"/>
                <w:szCs w:val="24"/>
              </w:rPr>
            </w:pPr>
            <w:r w:rsidRPr="00EB48C0">
              <w:rPr>
                <w:rFonts w:ascii="Times New Roman" w:hAnsi="Times New Roman" w:cs="Times New Roman"/>
                <w:sz w:val="24"/>
                <w:szCs w:val="24"/>
              </w:rPr>
              <w:t>63.391</w:t>
            </w:r>
          </w:p>
        </w:tc>
        <w:tc>
          <w:tcPr>
            <w:tcW w:w="958" w:type="dxa"/>
          </w:tcPr>
          <w:p w:rsidR="00EB48C0" w:rsidRDefault="00EB48C0" w:rsidP="008349A7">
            <w:pPr>
              <w:jc w:val="center"/>
              <w:rPr>
                <w:rFonts w:ascii="Times New Roman" w:hAnsi="Times New Roman" w:cs="Times New Roman"/>
                <w:sz w:val="24"/>
                <w:szCs w:val="24"/>
              </w:rPr>
            </w:pPr>
            <w:r w:rsidRPr="00EB48C0">
              <w:rPr>
                <w:rFonts w:ascii="Times New Roman" w:hAnsi="Times New Roman" w:cs="Times New Roman"/>
                <w:sz w:val="24"/>
                <w:szCs w:val="24"/>
              </w:rPr>
              <w:t>60.561</w:t>
            </w:r>
          </w:p>
        </w:tc>
        <w:tc>
          <w:tcPr>
            <w:tcW w:w="958" w:type="dxa"/>
          </w:tcPr>
          <w:p w:rsidR="00EB48C0" w:rsidRDefault="008349A7" w:rsidP="008349A7">
            <w:pPr>
              <w:jc w:val="center"/>
              <w:rPr>
                <w:rFonts w:ascii="Times New Roman" w:hAnsi="Times New Roman" w:cs="Times New Roman"/>
                <w:sz w:val="24"/>
                <w:szCs w:val="24"/>
              </w:rPr>
            </w:pPr>
            <w:r>
              <w:rPr>
                <w:rFonts w:ascii="Times New Roman" w:hAnsi="Times New Roman" w:cs="Times New Roman"/>
                <w:sz w:val="24"/>
                <w:szCs w:val="24"/>
              </w:rPr>
              <w:t>57.875</w:t>
            </w:r>
          </w:p>
        </w:tc>
      </w:tr>
    </w:tbl>
    <w:p w:rsidR="00FE5C2F" w:rsidRPr="00FE5C2F" w:rsidRDefault="00FE5C2F" w:rsidP="00FE5C2F">
      <w:pPr>
        <w:spacing w:line="240" w:lineRule="auto"/>
        <w:rPr>
          <w:rFonts w:ascii="Times New Roman" w:hAnsi="Times New Roman" w:cs="Times New Roman"/>
          <w:sz w:val="24"/>
          <w:szCs w:val="24"/>
        </w:rPr>
      </w:pPr>
    </w:p>
    <w:p w:rsidR="00FE5C2F" w:rsidRPr="00AE2726" w:rsidRDefault="00AE2726" w:rsidP="00FE5C2F">
      <w:pPr>
        <w:spacing w:line="240" w:lineRule="auto"/>
        <w:rPr>
          <w:rFonts w:ascii="Times New Roman" w:hAnsi="Times New Roman" w:cs="Times New Roman"/>
          <w:b/>
          <w:sz w:val="24"/>
          <w:szCs w:val="24"/>
        </w:rPr>
      </w:pPr>
      <w:r>
        <w:rPr>
          <w:rFonts w:ascii="Times New Roman" w:hAnsi="Times New Roman" w:cs="Times New Roman"/>
          <w:b/>
          <w:sz w:val="24"/>
          <w:szCs w:val="24"/>
        </w:rPr>
        <w:t>SANS DATA ANALYSIS</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The model used to fit the SANS data consists of the sum of two functional forms: a low-Q power law function and the ellipsoidal micelles model:</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ab/>
      </w:r>
      <w:r w:rsidRPr="00FE5C2F">
        <w:rPr>
          <w:rFonts w:ascii="Times New Roman" w:hAnsi="Times New Roman" w:cs="Times New Roman"/>
          <w:position w:val="-34"/>
          <w:sz w:val="24"/>
          <w:szCs w:val="24"/>
        </w:rPr>
        <w:object w:dxaOrig="3320" w:dyaOrig="740">
          <v:shape id="_x0000_i1044" type="#_x0000_t75" style="width:165.75pt;height:36.75pt" o:ole="">
            <v:imagedata r:id="rId43" o:title=""/>
          </v:shape>
          <o:OLEObject Type="Embed" ProgID="Equation.3" ShapeID="_x0000_i1044" DrawAspect="Content" ObjectID="_1455511720" r:id="rId44"/>
        </w:object>
      </w:r>
      <w:r w:rsidRPr="00FE5C2F">
        <w:rPr>
          <w:rFonts w:ascii="Times New Roman" w:hAnsi="Times New Roman" w:cs="Times New Roman"/>
          <w:sz w:val="24"/>
          <w:szCs w:val="24"/>
        </w:rPr>
        <w:t>.</w:t>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r>
      <w:r w:rsidRPr="00FE5C2F">
        <w:rPr>
          <w:rFonts w:ascii="Times New Roman" w:hAnsi="Times New Roman" w:cs="Times New Roman"/>
          <w:sz w:val="24"/>
          <w:szCs w:val="24"/>
        </w:rPr>
        <w:tab/>
        <w:t>(6)</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n is a low-Q Porod exponent, </w:t>
      </w:r>
      <w:r w:rsidRPr="00FE5C2F">
        <w:rPr>
          <w:rFonts w:ascii="Times New Roman" w:hAnsi="Times New Roman" w:cs="Times New Roman"/>
          <w:position w:val="-16"/>
          <w:sz w:val="24"/>
          <w:szCs w:val="24"/>
        </w:rPr>
        <w:object w:dxaOrig="1900" w:dyaOrig="400">
          <v:shape id="_x0000_i1045" type="#_x0000_t75" style="width:95.25pt;height:20.25pt" o:ole="">
            <v:imagedata r:id="rId45" o:title=""/>
          </v:shape>
          <o:OLEObject Type="Embed" ProgID="Equation.3" ShapeID="_x0000_i1045" DrawAspect="Content" ObjectID="_1455511721" r:id="rId46"/>
        </w:object>
      </w:r>
      <w:r w:rsidRPr="00FE5C2F">
        <w:rPr>
          <w:rFonts w:ascii="Times New Roman" w:hAnsi="Times New Roman" w:cs="Times New Roman"/>
          <w:sz w:val="24"/>
          <w:szCs w:val="24"/>
        </w:rPr>
        <w:t xml:space="preserve"> was discussed above and B is a constant representing the Q-independent background mostly due to incoherent scattering from hydrogen.</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Smearing of the model was performed first using the SANS instr</w:t>
      </w:r>
      <w:r w:rsidR="009550FC">
        <w:rPr>
          <w:rFonts w:ascii="Times New Roman" w:hAnsi="Times New Roman" w:cs="Times New Roman"/>
          <w:sz w:val="24"/>
          <w:szCs w:val="24"/>
        </w:rPr>
        <w:t>ument resolution function. Then</w:t>
      </w:r>
      <w:r w:rsidRPr="00FE5C2F">
        <w:rPr>
          <w:rFonts w:ascii="Times New Roman" w:hAnsi="Times New Roman" w:cs="Times New Roman"/>
          <w:sz w:val="24"/>
          <w:szCs w:val="24"/>
        </w:rPr>
        <w:t xml:space="preserve"> nonlinear least-squares fits were performed on all SANS data sets. Fitting was reasonable in most cases despite the large number of fitting parameters. The resulting model parameters are: </w:t>
      </w:r>
      <w:r w:rsidRPr="00FE5C2F">
        <w:rPr>
          <w:rFonts w:ascii="Times New Roman" w:hAnsi="Times New Roman" w:cs="Times New Roman"/>
          <w:sz w:val="24"/>
          <w:szCs w:val="24"/>
        </w:rPr>
        <w:lastRenderedPageBreak/>
        <w:t xml:space="preserve">the low-Q scale factor A and Porod exponent n, the micelles volume fraction </w:t>
      </w:r>
      <w:r w:rsidRPr="00497A1B">
        <w:rPr>
          <w:rFonts w:ascii="Symbol" w:hAnsi="Symbol" w:cs="Times New Roman"/>
          <w:sz w:val="24"/>
          <w:szCs w:val="24"/>
        </w:rPr>
        <w:t></w:t>
      </w:r>
      <w:r w:rsidRPr="00FE5C2F">
        <w:rPr>
          <w:rFonts w:ascii="Times New Roman" w:hAnsi="Times New Roman" w:cs="Times New Roman"/>
          <w:sz w:val="24"/>
          <w:szCs w:val="24"/>
          <w:vertAlign w:val="subscript"/>
        </w:rPr>
        <w:t>fit</w:t>
      </w:r>
      <w:r w:rsidRPr="00FE5C2F">
        <w:rPr>
          <w:rFonts w:ascii="Times New Roman" w:hAnsi="Times New Roman" w:cs="Times New Roman"/>
          <w:sz w:val="24"/>
          <w:szCs w:val="24"/>
        </w:rPr>
        <w:t>, the ellipsoidal micelles half axes R</w:t>
      </w:r>
      <w:r w:rsidRPr="00FE5C2F">
        <w:rPr>
          <w:rFonts w:ascii="Times New Roman" w:hAnsi="Times New Roman" w:cs="Times New Roman"/>
          <w:sz w:val="24"/>
          <w:szCs w:val="24"/>
          <w:vertAlign w:val="subscript"/>
        </w:rPr>
        <w:t>a</w:t>
      </w:r>
      <w:r w:rsidRPr="00FE5C2F">
        <w:rPr>
          <w:rFonts w:ascii="Times New Roman" w:hAnsi="Times New Roman" w:cs="Times New Roman"/>
          <w:sz w:val="24"/>
          <w:szCs w:val="24"/>
        </w:rPr>
        <w:t xml:space="preserve"> and R</w:t>
      </w:r>
      <w:r w:rsidRPr="00FE5C2F">
        <w:rPr>
          <w:rFonts w:ascii="Times New Roman" w:hAnsi="Times New Roman" w:cs="Times New Roman"/>
          <w:sz w:val="24"/>
          <w:szCs w:val="24"/>
          <w:vertAlign w:val="subscript"/>
        </w:rPr>
        <w:t>b</w:t>
      </w:r>
      <w:r w:rsidRPr="00FE5C2F">
        <w:rPr>
          <w:rFonts w:ascii="Times New Roman" w:hAnsi="Times New Roman" w:cs="Times New Roman"/>
          <w:sz w:val="24"/>
          <w:szCs w:val="24"/>
        </w:rPr>
        <w:t xml:space="preserve">, the scattering length density inside the micelles </w:t>
      </w:r>
      <w:r w:rsidRPr="00497A1B">
        <w:rPr>
          <w:rFonts w:ascii="Symbol" w:hAnsi="Symbol" w:cs="Times New Roman"/>
          <w:sz w:val="24"/>
          <w:szCs w:val="24"/>
        </w:rPr>
        <w:t></w:t>
      </w:r>
      <w:r w:rsidRPr="00FE5C2F">
        <w:rPr>
          <w:rFonts w:ascii="Times New Roman" w:hAnsi="Times New Roman" w:cs="Times New Roman"/>
          <w:sz w:val="24"/>
          <w:szCs w:val="24"/>
          <w:vertAlign w:val="subscript"/>
        </w:rPr>
        <w:t>m</w:t>
      </w:r>
      <w:r w:rsidRPr="00FE5C2F">
        <w:rPr>
          <w:rFonts w:ascii="Times New Roman" w:hAnsi="Times New Roman" w:cs="Times New Roman"/>
          <w:sz w:val="24"/>
          <w:szCs w:val="24"/>
        </w:rPr>
        <w:t xml:space="preserve">, the scattering length density for the solvent </w:t>
      </w:r>
      <w:r w:rsidRPr="00497A1B">
        <w:rPr>
          <w:rFonts w:ascii="Symbol" w:hAnsi="Symbol" w:cs="Times New Roman"/>
          <w:sz w:val="24"/>
          <w:szCs w:val="24"/>
        </w:rPr>
        <w:t></w:t>
      </w:r>
      <w:r w:rsidRPr="00FE5C2F">
        <w:rPr>
          <w:rFonts w:ascii="Times New Roman" w:hAnsi="Times New Roman" w:cs="Times New Roman"/>
          <w:sz w:val="24"/>
          <w:szCs w:val="24"/>
          <w:vertAlign w:val="subscript"/>
        </w:rPr>
        <w:t>s</w:t>
      </w:r>
      <w:r w:rsidRPr="00FE5C2F">
        <w:rPr>
          <w:rFonts w:ascii="Times New Roman" w:hAnsi="Times New Roman" w:cs="Times New Roman"/>
          <w:sz w:val="24"/>
          <w:szCs w:val="24"/>
        </w:rPr>
        <w:t xml:space="preserve">, and the charge on the micelles. The sample temperature in absolute units was also fixed as well as the dielectric constant for d-water [15]. The contrast factor involves the difference </w:t>
      </w:r>
      <w:r w:rsidRPr="00FE5C2F">
        <w:rPr>
          <w:rFonts w:ascii="Times New Roman" w:hAnsi="Times New Roman" w:cs="Times New Roman"/>
          <w:position w:val="-12"/>
          <w:sz w:val="24"/>
          <w:szCs w:val="24"/>
        </w:rPr>
        <w:object w:dxaOrig="1800" w:dyaOrig="420">
          <v:shape id="_x0000_i1046" type="#_x0000_t75" style="width:90pt;height:21pt" o:ole="">
            <v:imagedata r:id="rId47" o:title=""/>
          </v:shape>
          <o:OLEObject Type="Embed" ProgID="Equation.3" ShapeID="_x0000_i1046" DrawAspect="Content" ObjectID="_1455511722" r:id="rId48"/>
        </w:object>
      </w:r>
      <w:r w:rsidRPr="00FE5C2F">
        <w:rPr>
          <w:rFonts w:ascii="Times New Roman" w:hAnsi="Times New Roman" w:cs="Times New Roman"/>
          <w:sz w:val="24"/>
          <w:szCs w:val="24"/>
        </w:rPr>
        <w:t xml:space="preserve"> where </w:t>
      </w:r>
      <w:r w:rsidRPr="00497A1B">
        <w:rPr>
          <w:rFonts w:ascii="Symbol" w:hAnsi="Symbol" w:cs="Times New Roman"/>
          <w:sz w:val="24"/>
          <w:szCs w:val="24"/>
        </w:rPr>
        <w:t></w:t>
      </w:r>
      <w:r w:rsidRPr="00FE5C2F">
        <w:rPr>
          <w:rFonts w:ascii="Times New Roman" w:hAnsi="Times New Roman" w:cs="Times New Roman"/>
          <w:sz w:val="24"/>
          <w:szCs w:val="24"/>
          <w:vertAlign w:val="subscript"/>
        </w:rPr>
        <w:t>m</w:t>
      </w:r>
      <w:r w:rsidRPr="00FE5C2F">
        <w:rPr>
          <w:rFonts w:ascii="Times New Roman" w:hAnsi="Times New Roman" w:cs="Times New Roman"/>
          <w:sz w:val="24"/>
          <w:szCs w:val="24"/>
        </w:rPr>
        <w:t xml:space="preserve"> and </w:t>
      </w:r>
      <w:r w:rsidRPr="00497A1B">
        <w:rPr>
          <w:rFonts w:ascii="Symbol" w:hAnsi="Symbol" w:cs="Times New Roman"/>
          <w:sz w:val="24"/>
          <w:szCs w:val="24"/>
        </w:rPr>
        <w:t></w:t>
      </w:r>
      <w:r w:rsidRPr="00FE5C2F">
        <w:rPr>
          <w:rFonts w:ascii="Times New Roman" w:hAnsi="Times New Roman" w:cs="Times New Roman"/>
          <w:sz w:val="24"/>
          <w:szCs w:val="24"/>
          <w:vertAlign w:val="subscript"/>
        </w:rPr>
        <w:t>s</w:t>
      </w:r>
      <w:r w:rsidRPr="00FE5C2F">
        <w:rPr>
          <w:rFonts w:ascii="Times New Roman" w:hAnsi="Times New Roman" w:cs="Times New Roman"/>
          <w:sz w:val="24"/>
          <w:szCs w:val="24"/>
        </w:rPr>
        <w:t xml:space="preserve"> are the micelles and solvent scattering length densities respectively. Note that only this relative difference is relevant here.</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A typical fit is shown in Figure 5 for the 5 % SDS mass fraction sample at 49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The model used to fit reproduces the low-Q power law feature as well as hugs the intermediate-Q curve representing the oblate ellipsoidal micelles. The low-Q clustering feature is observed in most water-soluble systems [11,12]. </w:t>
      </w:r>
    </w:p>
    <w:p w:rsidR="00FE5C2F" w:rsidRPr="00AE2726" w:rsidRDefault="00FE5C2F" w:rsidP="00FE5C2F">
      <w:pPr>
        <w:spacing w:line="240" w:lineRule="auto"/>
        <w:rPr>
          <w:rFonts w:ascii="Times New Roman" w:hAnsi="Times New Roman" w:cs="Times New Roman"/>
          <w:b/>
          <w:sz w:val="24"/>
          <w:szCs w:val="24"/>
        </w:rPr>
      </w:pPr>
      <w:r w:rsidRPr="00FE5C2F">
        <w:rPr>
          <w:rFonts w:ascii="Times New Roman" w:hAnsi="Times New Roman" w:cs="Times New Roman"/>
          <w:b/>
          <w:sz w:val="24"/>
          <w:szCs w:val="24"/>
        </w:rPr>
        <w:t>SUMMARY AND DISCUSSION</w:t>
      </w:r>
    </w:p>
    <w:p w:rsidR="00FE5C2F" w:rsidRPr="00497A1B" w:rsidRDefault="00FE5C2F" w:rsidP="00FE5C2F">
      <w:pPr>
        <w:spacing w:line="240" w:lineRule="auto"/>
        <w:rPr>
          <w:rFonts w:ascii="Times New Roman" w:hAnsi="Times New Roman" w:cs="Times New Roman"/>
          <w:strike/>
          <w:sz w:val="24"/>
          <w:szCs w:val="24"/>
        </w:rPr>
      </w:pPr>
      <w:r w:rsidRPr="00FE5C2F">
        <w:rPr>
          <w:rFonts w:ascii="Times New Roman" w:hAnsi="Times New Roman" w:cs="Times New Roman"/>
          <w:sz w:val="24"/>
          <w:szCs w:val="24"/>
        </w:rPr>
        <w:t xml:space="preserve">The research focused on an old topic and reported new results. The SDS surfactant forms micelle structures in aqueous medium. Micelle particles were found to be mostly of an oblate ellipsoidal shape (compressed spheroid). Nonlinear least squares fits to an appropriate model corresponding to non-dilute mixtures of oblate spheroids yielded estimates for the minor and major micelle half axes. </w:t>
      </w:r>
      <w:r w:rsidRPr="00497A1B">
        <w:rPr>
          <w:rFonts w:ascii="Times New Roman" w:hAnsi="Times New Roman" w:cs="Times New Roman"/>
          <w:strike/>
          <w:sz w:val="24"/>
          <w:szCs w:val="24"/>
        </w:rPr>
        <w:t xml:space="preserve">The 1 % SDS sample at 40 </w:t>
      </w:r>
      <w:r w:rsidRPr="00497A1B">
        <w:rPr>
          <w:rFonts w:ascii="Times New Roman" w:hAnsi="Times New Roman" w:cs="Times New Roman"/>
          <w:strike/>
          <w:sz w:val="24"/>
          <w:szCs w:val="24"/>
          <w:vertAlign w:val="superscript"/>
        </w:rPr>
        <w:t>o</w:t>
      </w:r>
      <w:r w:rsidRPr="00497A1B">
        <w:rPr>
          <w:rFonts w:ascii="Times New Roman" w:hAnsi="Times New Roman" w:cs="Times New Roman"/>
          <w:strike/>
          <w:sz w:val="24"/>
          <w:szCs w:val="24"/>
        </w:rPr>
        <w:t xml:space="preserve">C, for example, is characterized by half axes of 14.1±0.1 Å and 20.9±0.1 Å respectively. These sizes are comparable with the previously reported dimensions of 12.0 Å and 20.3 Å for the same system [7]. At the highest SDS fraction of 20 % and lowest measured temperature of 11 </w:t>
      </w:r>
      <w:r w:rsidRPr="00497A1B">
        <w:rPr>
          <w:rFonts w:ascii="Times New Roman" w:hAnsi="Times New Roman" w:cs="Times New Roman"/>
          <w:strike/>
          <w:sz w:val="24"/>
          <w:szCs w:val="24"/>
          <w:vertAlign w:val="superscript"/>
        </w:rPr>
        <w:t>o</w:t>
      </w:r>
      <w:r w:rsidRPr="00497A1B">
        <w:rPr>
          <w:rFonts w:ascii="Times New Roman" w:hAnsi="Times New Roman" w:cs="Times New Roman"/>
          <w:strike/>
          <w:sz w:val="24"/>
          <w:szCs w:val="24"/>
        </w:rPr>
        <w:t xml:space="preserve">C, another phase was observed. The two characteristic clues of a Bragg peak at high-Q and a strong low-Q signal point to hydrated SDS crystals in agreement with the published phase diagram [4].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The estimated micelle ellipsoid volume was found to decrease with increasing temperature </w:t>
      </w:r>
      <w:r w:rsidRPr="00497A1B">
        <w:rPr>
          <w:rFonts w:ascii="Times New Roman" w:hAnsi="Times New Roman" w:cs="Times New Roman"/>
          <w:strike/>
          <w:sz w:val="24"/>
          <w:szCs w:val="24"/>
        </w:rPr>
        <w:t>and/or decreasing SDS fraction</w:t>
      </w:r>
      <w:r w:rsidRPr="00FE5C2F">
        <w:rPr>
          <w:rFonts w:ascii="Times New Roman" w:hAnsi="Times New Roman" w:cs="Times New Roman"/>
          <w:sz w:val="24"/>
          <w:szCs w:val="24"/>
        </w:rPr>
        <w:t xml:space="preserve">. Moreover, the micelle charge was also found to decrease with increasing temperature </w:t>
      </w:r>
      <w:r w:rsidRPr="00497A1B">
        <w:rPr>
          <w:rFonts w:ascii="Times New Roman" w:hAnsi="Times New Roman" w:cs="Times New Roman"/>
          <w:strike/>
          <w:sz w:val="24"/>
          <w:szCs w:val="24"/>
        </w:rPr>
        <w:t>and/or decreasing SDS fraction as it should.</w:t>
      </w:r>
      <w:r w:rsidRPr="00FE5C2F">
        <w:rPr>
          <w:rFonts w:ascii="Times New Roman" w:hAnsi="Times New Roman" w:cs="Times New Roman"/>
          <w:sz w:val="24"/>
          <w:szCs w:val="24"/>
        </w:rPr>
        <w:t xml:space="preserve"> </w:t>
      </w:r>
    </w:p>
    <w:p w:rsidR="00FE5C2F" w:rsidRPr="00497A1B" w:rsidRDefault="00FE5C2F" w:rsidP="00FE5C2F">
      <w:pPr>
        <w:spacing w:line="240" w:lineRule="auto"/>
        <w:rPr>
          <w:rFonts w:ascii="Times New Roman" w:hAnsi="Times New Roman" w:cs="Times New Roman"/>
          <w:strike/>
          <w:sz w:val="24"/>
          <w:szCs w:val="24"/>
        </w:rPr>
      </w:pPr>
      <w:r w:rsidRPr="00497A1B">
        <w:rPr>
          <w:rFonts w:ascii="Times New Roman" w:hAnsi="Times New Roman" w:cs="Times New Roman"/>
          <w:strike/>
          <w:sz w:val="24"/>
          <w:szCs w:val="24"/>
        </w:rPr>
        <w:t xml:space="preserve">The oblate ellipsoid micelles half axes were found to increase with increasing NaCl salt addition. The minor half axis increases slightly then flattens out at 15 Å beyond 0.1 mol/L salt while the major half axis keeps on increasing up to 33 Å for 0.5 mol/L salt. The minor size is comparable to the SDS hydrocarbon tail size (fully extended size around 17 Å). Salt addition seems to screen charges on the micelles surface thereby allowing micelles to grow laterally while remaining of the thickness of one SDS close-to-stretched molecule. </w:t>
      </w:r>
    </w:p>
    <w:p w:rsidR="00FE5C2F" w:rsidRPr="00497A1B" w:rsidRDefault="00FE5C2F" w:rsidP="00FE5C2F">
      <w:pPr>
        <w:spacing w:line="240" w:lineRule="auto"/>
        <w:rPr>
          <w:rFonts w:ascii="Times New Roman" w:hAnsi="Times New Roman" w:cs="Times New Roman"/>
          <w:strike/>
          <w:sz w:val="24"/>
          <w:szCs w:val="24"/>
        </w:rPr>
      </w:pPr>
      <w:r w:rsidRPr="00497A1B">
        <w:rPr>
          <w:rFonts w:ascii="Times New Roman" w:hAnsi="Times New Roman" w:cs="Times New Roman"/>
          <w:strike/>
          <w:sz w:val="24"/>
          <w:szCs w:val="24"/>
        </w:rPr>
        <w:t xml:space="preserve">The fitted micelle volume fraction </w:t>
      </w:r>
      <w:r w:rsidRPr="00497A1B">
        <w:rPr>
          <w:rFonts w:ascii="Symbol" w:hAnsi="Symbol" w:cs="Times New Roman"/>
          <w:strike/>
          <w:sz w:val="24"/>
          <w:szCs w:val="24"/>
        </w:rPr>
        <w:t></w:t>
      </w:r>
      <w:r w:rsidRPr="00497A1B">
        <w:rPr>
          <w:rFonts w:ascii="Times New Roman" w:hAnsi="Times New Roman" w:cs="Times New Roman"/>
          <w:strike/>
          <w:sz w:val="24"/>
          <w:szCs w:val="24"/>
          <w:vertAlign w:val="subscript"/>
        </w:rPr>
        <w:t>fit</w:t>
      </w:r>
      <w:r w:rsidRPr="00497A1B">
        <w:rPr>
          <w:rFonts w:ascii="Times New Roman" w:hAnsi="Times New Roman" w:cs="Times New Roman"/>
          <w:strike/>
          <w:sz w:val="24"/>
          <w:szCs w:val="24"/>
        </w:rPr>
        <w:t xml:space="preserve"> scales with the sample mixing SDS volume fraction </w:t>
      </w:r>
      <w:r w:rsidRPr="00497A1B">
        <w:rPr>
          <w:rFonts w:ascii="Times New Roman" w:hAnsi="Times New Roman" w:cs="Times New Roman"/>
          <w:strike/>
          <w:sz w:val="24"/>
          <w:szCs w:val="24"/>
        </w:rPr>
        <w:t></w:t>
      </w:r>
      <w:r w:rsidRPr="00497A1B">
        <w:rPr>
          <w:rFonts w:ascii="Times New Roman" w:hAnsi="Times New Roman" w:cs="Times New Roman"/>
          <w:strike/>
          <w:sz w:val="24"/>
          <w:szCs w:val="24"/>
          <w:vertAlign w:val="subscript"/>
        </w:rPr>
        <w:t>mix</w:t>
      </w:r>
      <w:r w:rsidRPr="00497A1B">
        <w:rPr>
          <w:rFonts w:ascii="Times New Roman" w:hAnsi="Times New Roman" w:cs="Times New Roman"/>
          <w:strike/>
          <w:sz w:val="24"/>
          <w:szCs w:val="24"/>
        </w:rPr>
        <w:t xml:space="preserve"> except at low (lower than 0.5 %) and high (higher than 10%) fractions. In the intermediate region around 1 % SDS fraction, it was concluded that not all SDS molecules participate in micelle formation; a small fraction remains homogeneously dissolved. In order to estimate that fraction and to assess whether any water gets into the micelle core, material balance equations were derived. The discrepancy between </w:t>
      </w:r>
      <w:r w:rsidRPr="00497A1B">
        <w:rPr>
          <w:rFonts w:ascii="Symbol" w:hAnsi="Symbol" w:cs="Times New Roman"/>
          <w:strike/>
          <w:sz w:val="24"/>
          <w:szCs w:val="24"/>
        </w:rPr>
        <w:t></w:t>
      </w:r>
      <w:r w:rsidRPr="00497A1B">
        <w:rPr>
          <w:rFonts w:ascii="Times New Roman" w:hAnsi="Times New Roman" w:cs="Times New Roman"/>
          <w:strike/>
          <w:sz w:val="24"/>
          <w:szCs w:val="24"/>
          <w:vertAlign w:val="subscript"/>
        </w:rPr>
        <w:t>fit</w:t>
      </w:r>
      <w:r w:rsidRPr="00497A1B">
        <w:rPr>
          <w:rFonts w:ascii="Times New Roman" w:hAnsi="Times New Roman" w:cs="Times New Roman"/>
          <w:strike/>
          <w:sz w:val="24"/>
          <w:szCs w:val="24"/>
        </w:rPr>
        <w:t xml:space="preserve"> and </w:t>
      </w:r>
      <w:r w:rsidRPr="00497A1B">
        <w:rPr>
          <w:rFonts w:ascii="Symbol" w:hAnsi="Symbol" w:cs="Times New Roman"/>
          <w:strike/>
          <w:sz w:val="24"/>
          <w:szCs w:val="24"/>
        </w:rPr>
        <w:t></w:t>
      </w:r>
      <w:r w:rsidRPr="00497A1B">
        <w:rPr>
          <w:rFonts w:ascii="Times New Roman" w:hAnsi="Times New Roman" w:cs="Times New Roman"/>
          <w:strike/>
          <w:sz w:val="24"/>
          <w:szCs w:val="24"/>
          <w:vertAlign w:val="subscript"/>
        </w:rPr>
        <w:t>mix</w:t>
      </w:r>
      <w:r w:rsidRPr="00497A1B">
        <w:rPr>
          <w:rFonts w:ascii="Times New Roman" w:hAnsi="Times New Roman" w:cs="Times New Roman"/>
          <w:strike/>
          <w:sz w:val="24"/>
          <w:szCs w:val="24"/>
        </w:rPr>
        <w:t xml:space="preserve"> as well as the fitted scattering length density difference between the micelle core and the solvent </w:t>
      </w:r>
      <w:r w:rsidRPr="00497A1B">
        <w:rPr>
          <w:rFonts w:ascii="Symbol" w:hAnsi="Symbol" w:cs="Times New Roman"/>
          <w:strike/>
          <w:sz w:val="24"/>
          <w:szCs w:val="24"/>
        </w:rPr>
        <w:t></w:t>
      </w:r>
      <w:r w:rsidRPr="00497A1B">
        <w:rPr>
          <w:rFonts w:ascii="Symbol" w:hAnsi="Symbol" w:cs="Times New Roman"/>
          <w:strike/>
          <w:sz w:val="24"/>
          <w:szCs w:val="24"/>
        </w:rPr>
        <w:t></w:t>
      </w:r>
      <w:r w:rsidRPr="00497A1B">
        <w:rPr>
          <w:rFonts w:ascii="Times New Roman" w:hAnsi="Times New Roman" w:cs="Times New Roman"/>
          <w:strike/>
          <w:sz w:val="24"/>
          <w:szCs w:val="24"/>
        </w:rPr>
        <w:t xml:space="preserve"> are used as inputs in order to back out the SDS fraction participating in micelle formation. For the 1 % SDS sample, at least 80 % of the SDS molecules are found to participate in micelle formation. The remaining 20 % are used to keep the dissolved SDS close to the CMC level. Moreover, no water was found inside the micelle core region.  The micelles aggregation number (number of SDS molecules per micelle) </w:t>
      </w:r>
      <w:r w:rsidRPr="00497A1B">
        <w:rPr>
          <w:rFonts w:ascii="Times New Roman" w:hAnsi="Times New Roman" w:cs="Times New Roman"/>
          <w:strike/>
          <w:sz w:val="24"/>
          <w:szCs w:val="24"/>
        </w:rPr>
        <w:lastRenderedPageBreak/>
        <w:t xml:space="preserve">was found to decrease with increasing temperature and with decreasing SDS fraction. This scales well with the observed variation of the micelle volume and surface charge. </w:t>
      </w:r>
    </w:p>
    <w:p w:rsidR="00FE5C2F" w:rsidRPr="00497A1B" w:rsidRDefault="00FE5C2F" w:rsidP="00FE5C2F">
      <w:pPr>
        <w:spacing w:line="240" w:lineRule="auto"/>
        <w:rPr>
          <w:rFonts w:ascii="Times New Roman" w:hAnsi="Times New Roman" w:cs="Times New Roman"/>
          <w:strike/>
          <w:sz w:val="24"/>
          <w:szCs w:val="24"/>
        </w:rPr>
      </w:pPr>
      <w:r w:rsidRPr="00FE5C2F">
        <w:rPr>
          <w:rFonts w:ascii="Times New Roman" w:hAnsi="Times New Roman" w:cs="Times New Roman"/>
          <w:sz w:val="24"/>
          <w:szCs w:val="24"/>
        </w:rPr>
        <w:t xml:space="preserve">The reported results are in agreement with other findings in the literature. New results include detailed characterization of the micelle structure and its variation with temperature, </w:t>
      </w:r>
      <w:r w:rsidRPr="00497A1B">
        <w:rPr>
          <w:rFonts w:ascii="Times New Roman" w:hAnsi="Times New Roman" w:cs="Times New Roman"/>
          <w:strike/>
          <w:sz w:val="24"/>
          <w:szCs w:val="24"/>
        </w:rPr>
        <w:t xml:space="preserve">mass fraction and salt content. A set of material balance equations was introduced and found to be important for the understanding of subtle changes in the micelle content. Such material balance equation may prove to be important in characterizing hydration in globular proteins.  </w:t>
      </w: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b/>
          <w:sz w:val="24"/>
          <w:szCs w:val="24"/>
        </w:rPr>
      </w:pPr>
      <w:r w:rsidRPr="00FE5C2F">
        <w:rPr>
          <w:rFonts w:ascii="Times New Roman" w:hAnsi="Times New Roman" w:cs="Times New Roman"/>
          <w:b/>
          <w:sz w:val="24"/>
          <w:szCs w:val="24"/>
        </w:rPr>
        <w:t>REFERENCES</w:t>
      </w:r>
    </w:p>
    <w:p w:rsidR="00FE5C2F" w:rsidRPr="00AE2726" w:rsidRDefault="00FE5C2F" w:rsidP="00AE2726">
      <w:pPr>
        <w:spacing w:line="240" w:lineRule="auto"/>
        <w:rPr>
          <w:rFonts w:ascii="Times New Roman" w:hAnsi="Times New Roman" w:cs="Times New Roman"/>
          <w:sz w:val="24"/>
          <w:szCs w:val="24"/>
        </w:rPr>
      </w:pPr>
      <w:r w:rsidRPr="00FE5C2F">
        <w:rPr>
          <w:rFonts w:ascii="Times New Roman" w:hAnsi="Times New Roman" w:cs="Times New Roman"/>
          <w:sz w:val="24"/>
          <w:szCs w:val="24"/>
        </w:rPr>
        <w:t>1. Bendedouch D, Chen, Kohler SH (1983) Structure of Ionic Micelles from Small-Angle Neutron Scattering, J. Chem. Phys. 87:</w:t>
      </w:r>
      <w:r w:rsidR="00AE2726">
        <w:rPr>
          <w:rFonts w:ascii="Times New Roman" w:hAnsi="Times New Roman" w:cs="Times New Roman"/>
          <w:sz w:val="24"/>
          <w:szCs w:val="24"/>
        </w:rPr>
        <w:t xml:space="preserve"> 153-159 </w:t>
      </w:r>
    </w:p>
    <w:p w:rsidR="00FE5C2F" w:rsidRPr="00FE5C2F" w:rsidRDefault="00FE5C2F" w:rsidP="00FE5C2F">
      <w:pPr>
        <w:autoSpaceDE w:val="0"/>
        <w:autoSpaceDN w:val="0"/>
        <w:adjustRightInd w:val="0"/>
        <w:spacing w:line="240" w:lineRule="auto"/>
        <w:rPr>
          <w:rFonts w:ascii="Times New Roman" w:hAnsi="Times New Roman" w:cs="Times New Roman"/>
          <w:bCs/>
          <w:sz w:val="24"/>
          <w:szCs w:val="24"/>
        </w:rPr>
      </w:pPr>
      <w:r w:rsidRPr="00FE5C2F">
        <w:rPr>
          <w:rFonts w:ascii="Times New Roman" w:hAnsi="Times New Roman" w:cs="Times New Roman"/>
          <w:bCs/>
          <w:sz w:val="24"/>
          <w:szCs w:val="24"/>
        </w:rPr>
        <w:t>2. Bezzobotnov VY, Borbely S, Cser L, Farago B, Gladkih IA, Ostanevich YM, Vass S (1988) Temperature and Concentration Dependence of Properties of Sodium Dodecyl Sulfate Micelles Determined from Small-Angle Neutron Scattering Experiments, J. Chem. Phys. 92:</w:t>
      </w:r>
      <w:r w:rsidR="00AE2726">
        <w:rPr>
          <w:rFonts w:ascii="Times New Roman" w:hAnsi="Times New Roman" w:cs="Times New Roman"/>
          <w:bCs/>
          <w:sz w:val="24"/>
          <w:szCs w:val="24"/>
        </w:rPr>
        <w:t xml:space="preserve"> 5738-5743 </w:t>
      </w:r>
    </w:p>
    <w:p w:rsidR="00FE5C2F" w:rsidRPr="00AE2726" w:rsidRDefault="00FE5C2F" w:rsidP="00AE2726">
      <w:pPr>
        <w:autoSpaceDE w:val="0"/>
        <w:autoSpaceDN w:val="0"/>
        <w:adjustRightInd w:val="0"/>
        <w:spacing w:line="240" w:lineRule="auto"/>
        <w:rPr>
          <w:rFonts w:ascii="Times New Roman" w:hAnsi="Times New Roman" w:cs="Times New Roman"/>
          <w:bCs/>
          <w:sz w:val="24"/>
          <w:szCs w:val="24"/>
        </w:rPr>
      </w:pPr>
      <w:r w:rsidRPr="00FE5C2F">
        <w:rPr>
          <w:rFonts w:ascii="Times New Roman" w:hAnsi="Times New Roman" w:cs="Times New Roman"/>
          <w:bCs/>
          <w:sz w:val="24"/>
          <w:szCs w:val="24"/>
        </w:rPr>
        <w:t xml:space="preserve">3. Berr SS, Jones RRM (1988) Effect of Added Sodium and Lithium Chlorides on Intermicellar Interactions and Micellar Size of Aqueous Dodecyl Sulfate Aggregates as Determined by Small-Angle Neutron Scattering, Langmuir 4: 1247-1251 </w:t>
      </w:r>
    </w:p>
    <w:p w:rsidR="00FE5C2F" w:rsidRPr="00FE5C2F" w:rsidRDefault="00FE5C2F" w:rsidP="00AE2726">
      <w:pPr>
        <w:autoSpaceDE w:val="0"/>
        <w:autoSpaceDN w:val="0"/>
        <w:adjustRightInd w:val="0"/>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4. Kekicheff P, Grabielle-Madelmont C, Ollivon M (1989) Phase Diagram of SDS-Water System, </w:t>
      </w:r>
      <w:r w:rsidRPr="00FE5C2F">
        <w:rPr>
          <w:rFonts w:ascii="Times New Roman" w:hAnsi="Times New Roman" w:cs="Times New Roman"/>
          <w:iCs/>
          <w:sz w:val="24"/>
          <w:szCs w:val="24"/>
        </w:rPr>
        <w:t>Journal of Colloid and Interface Science</w:t>
      </w:r>
      <w:r w:rsidRPr="00FE5C2F">
        <w:rPr>
          <w:rFonts w:ascii="Times New Roman" w:hAnsi="Times New Roman" w:cs="Times New Roman"/>
          <w:i/>
          <w:iCs/>
          <w:sz w:val="24"/>
          <w:szCs w:val="24"/>
        </w:rPr>
        <w:t xml:space="preserve">, </w:t>
      </w:r>
      <w:r w:rsidRPr="00FE5C2F">
        <w:rPr>
          <w:rFonts w:ascii="Times New Roman" w:hAnsi="Times New Roman" w:cs="Times New Roman"/>
          <w:sz w:val="24"/>
          <w:szCs w:val="24"/>
        </w:rPr>
        <w:t>131:</w:t>
      </w:r>
      <w:r w:rsidR="00AE2726">
        <w:rPr>
          <w:rFonts w:ascii="Times New Roman" w:hAnsi="Times New Roman" w:cs="Times New Roman"/>
          <w:sz w:val="24"/>
          <w:szCs w:val="24"/>
        </w:rPr>
        <w:t xml:space="preserve"> 112-132 </w:t>
      </w:r>
    </w:p>
    <w:p w:rsidR="00FE5C2F" w:rsidRPr="00FE5C2F" w:rsidRDefault="00FE5C2F" w:rsidP="00AE2726">
      <w:pPr>
        <w:autoSpaceDE w:val="0"/>
        <w:autoSpaceDN w:val="0"/>
        <w:adjustRightInd w:val="0"/>
        <w:spacing w:line="240" w:lineRule="auto"/>
        <w:rPr>
          <w:rFonts w:ascii="Times New Roman" w:hAnsi="Times New Roman" w:cs="Times New Roman"/>
          <w:sz w:val="24"/>
          <w:szCs w:val="24"/>
        </w:rPr>
      </w:pPr>
      <w:r w:rsidRPr="00FE5C2F">
        <w:rPr>
          <w:rFonts w:ascii="Times New Roman" w:hAnsi="Times New Roman" w:cs="Times New Roman"/>
          <w:sz w:val="24"/>
          <w:szCs w:val="24"/>
        </w:rPr>
        <w:t>5. Almgren M, Gimel JC, Wang K, Karlsson G, Edwards K, Brown W, Mortensen K (1998) SDS Micelles at High Ionic Streng</w:t>
      </w:r>
      <w:r w:rsidR="00AE2726">
        <w:rPr>
          <w:rFonts w:ascii="Times New Roman" w:hAnsi="Times New Roman" w:cs="Times New Roman"/>
          <w:sz w:val="24"/>
          <w:szCs w:val="24"/>
        </w:rPr>
        <w:t xml:space="preserve">th. A Light Scattering, Neutron </w:t>
      </w:r>
      <w:r w:rsidRPr="00FE5C2F">
        <w:rPr>
          <w:rFonts w:ascii="Times New Roman" w:hAnsi="Times New Roman" w:cs="Times New Roman"/>
          <w:sz w:val="24"/>
          <w:szCs w:val="24"/>
        </w:rPr>
        <w:t xml:space="preserve">Scattering, Fluorescence Quenching, and CryoTEM Investigation Journal of Colloid and Interface Science </w:t>
      </w:r>
      <w:r w:rsidRPr="00FE5C2F">
        <w:rPr>
          <w:rFonts w:ascii="Times New Roman" w:hAnsi="Times New Roman" w:cs="Times New Roman"/>
          <w:bCs/>
          <w:sz w:val="24"/>
          <w:szCs w:val="24"/>
        </w:rPr>
        <w:t xml:space="preserve">202: </w:t>
      </w:r>
      <w:r w:rsidRPr="00FE5C2F">
        <w:rPr>
          <w:rFonts w:ascii="Times New Roman" w:hAnsi="Times New Roman" w:cs="Times New Roman"/>
          <w:sz w:val="24"/>
          <w:szCs w:val="24"/>
        </w:rPr>
        <w:t xml:space="preserve">222–231 </w:t>
      </w:r>
    </w:p>
    <w:p w:rsidR="00FE5C2F" w:rsidRPr="00FE5C2F" w:rsidRDefault="00FE5C2F" w:rsidP="00AE2726">
      <w:pPr>
        <w:autoSpaceDE w:val="0"/>
        <w:autoSpaceDN w:val="0"/>
        <w:adjustRightInd w:val="0"/>
        <w:spacing w:line="240" w:lineRule="auto"/>
        <w:rPr>
          <w:rFonts w:ascii="Times New Roman" w:hAnsi="Times New Roman" w:cs="Times New Roman"/>
          <w:sz w:val="24"/>
          <w:szCs w:val="24"/>
        </w:rPr>
      </w:pPr>
      <w:r w:rsidRPr="00FE5C2F">
        <w:rPr>
          <w:rFonts w:ascii="Times New Roman" w:hAnsi="Times New Roman" w:cs="Times New Roman"/>
          <w:sz w:val="24"/>
          <w:szCs w:val="24"/>
        </w:rPr>
        <w:t>6. Borbely BS, Cser L, Vass S, Y.M. Ostanovich (1991) Small-Angle Neutron Scattering Study of Sodium Alkyl Sulfate Mixed Micelles, J. Appl. Cryst. 24:</w:t>
      </w:r>
      <w:r w:rsidR="00AE2726">
        <w:rPr>
          <w:rFonts w:ascii="Times New Roman" w:hAnsi="Times New Roman" w:cs="Times New Roman"/>
          <w:sz w:val="24"/>
          <w:szCs w:val="24"/>
        </w:rPr>
        <w:t xml:space="preserve"> 747-752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7. Bergstrom M, Pedersen JS (1999) Structure of Pure SDS and DTAB Micelles in Brine Determined by Small-Angle Neutron Scattering, Phys. Chem., Chem. Phys. 1: 4437-4446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8. Bergstrom M, Pedersen JS (1998) SANS Study of Aggregates formed from Aqueous Mixtures of SDS and DTAB, Langmuir 14:</w:t>
      </w:r>
      <w:r w:rsidR="00AE2726">
        <w:rPr>
          <w:rFonts w:ascii="Times New Roman" w:hAnsi="Times New Roman" w:cs="Times New Roman"/>
          <w:sz w:val="24"/>
          <w:szCs w:val="24"/>
        </w:rPr>
        <w:t xml:space="preserve"> 3754-3761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9. Prevost S, Gradizielski M (2009) SANS Investigation of the Microstructures in Cationic Mixtures of SDS/DTAC and the Effect of Various Added Salts, Journal Colloid and Interface Science, 337:</w:t>
      </w:r>
      <w:r w:rsidR="00AE2726">
        <w:rPr>
          <w:rFonts w:ascii="Times New Roman" w:hAnsi="Times New Roman" w:cs="Times New Roman"/>
          <w:sz w:val="24"/>
          <w:szCs w:val="24"/>
        </w:rPr>
        <w:t xml:space="preserve"> 472-484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10. Yorelki K, Mitchell CA, Krishnamoorti R (2004) Small-Angle Neutron Scattering from Surfactant-Assisted Aqueous Dispersions of Carbon Nanotube”, J. Amer. Chem. Soc., 126:</w:t>
      </w:r>
      <w:r w:rsidR="00AE2726">
        <w:rPr>
          <w:rFonts w:ascii="Times New Roman" w:hAnsi="Times New Roman" w:cs="Times New Roman"/>
          <w:sz w:val="24"/>
          <w:szCs w:val="24"/>
        </w:rPr>
        <w:t xml:space="preserve"> 9902-9903 </w:t>
      </w:r>
    </w:p>
    <w:p w:rsidR="00FE5C2F" w:rsidRPr="00FE5C2F" w:rsidRDefault="00FE5C2F" w:rsidP="00AE2726">
      <w:pPr>
        <w:autoSpaceDE w:val="0"/>
        <w:autoSpaceDN w:val="0"/>
        <w:adjustRightInd w:val="0"/>
        <w:spacing w:line="240" w:lineRule="auto"/>
        <w:rPr>
          <w:rFonts w:ascii="Times New Roman" w:hAnsi="Times New Roman" w:cs="Times New Roman"/>
          <w:sz w:val="24"/>
          <w:szCs w:val="24"/>
        </w:rPr>
      </w:pPr>
      <w:r w:rsidRPr="00FE5C2F">
        <w:rPr>
          <w:rFonts w:ascii="Times New Roman" w:hAnsi="Times New Roman" w:cs="Times New Roman"/>
          <w:sz w:val="24"/>
          <w:szCs w:val="24"/>
        </w:rPr>
        <w:lastRenderedPageBreak/>
        <w:t xml:space="preserve">11. Nieh MP, Kumar SK, Fernando RH, Colby RH, Katsaras J (2004) </w:t>
      </w:r>
      <w:r w:rsidRPr="00FE5C2F">
        <w:rPr>
          <w:rFonts w:ascii="Times New Roman" w:hAnsi="Times New Roman" w:cs="Times New Roman"/>
          <w:bCs/>
          <w:sz w:val="24"/>
          <w:szCs w:val="24"/>
        </w:rPr>
        <w:t>Effect of the Hydrophilic Size on the Structural Phases of</w:t>
      </w:r>
      <w:r w:rsidRPr="00FE5C2F">
        <w:rPr>
          <w:rFonts w:ascii="Times New Roman" w:hAnsi="Times New Roman" w:cs="Times New Roman"/>
          <w:sz w:val="24"/>
          <w:szCs w:val="24"/>
        </w:rPr>
        <w:t xml:space="preserve"> </w:t>
      </w:r>
      <w:r w:rsidRPr="00FE5C2F">
        <w:rPr>
          <w:rFonts w:ascii="Times New Roman" w:hAnsi="Times New Roman" w:cs="Times New Roman"/>
          <w:bCs/>
          <w:sz w:val="24"/>
          <w:szCs w:val="24"/>
        </w:rPr>
        <w:t xml:space="preserve">Aqueous Nonionic Gemini Surfactant Solutions, </w:t>
      </w:r>
      <w:r w:rsidRPr="00FE5C2F">
        <w:rPr>
          <w:rFonts w:ascii="Times New Roman" w:hAnsi="Times New Roman" w:cs="Times New Roman"/>
          <w:sz w:val="24"/>
          <w:szCs w:val="24"/>
        </w:rPr>
        <w:t>Langmuir, 20: 9061</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12. Hammouda B (2010) </w:t>
      </w:r>
      <w:hyperlink r:id="rId49" w:history="1">
        <w:r w:rsidRPr="00FE5C2F">
          <w:rPr>
            <w:rFonts w:ascii="Times New Roman" w:hAnsi="Times New Roman" w:cs="Times New Roman"/>
            <w:sz w:val="24"/>
            <w:szCs w:val="24"/>
          </w:rPr>
          <w:t>Clustering in Polar Media</w:t>
        </w:r>
      </w:hyperlink>
      <w:r w:rsidRPr="00FE5C2F">
        <w:rPr>
          <w:rFonts w:ascii="Times New Roman" w:hAnsi="Times New Roman" w:cs="Times New Roman"/>
          <w:sz w:val="24"/>
          <w:szCs w:val="24"/>
        </w:rPr>
        <w:t>, J. Chem. Phys. 133:</w:t>
      </w:r>
      <w:r w:rsidR="00AE2726">
        <w:rPr>
          <w:rFonts w:ascii="Times New Roman" w:hAnsi="Times New Roman" w:cs="Times New Roman"/>
          <w:sz w:val="24"/>
          <w:szCs w:val="24"/>
        </w:rPr>
        <w:t xml:space="preserve"> 84901-1 to 5,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13. J.H. Hayter and J. Penfold (1981), “An Analytic Structure Factor for Macroion Solutions”, Molecular Physics </w:t>
      </w:r>
      <w:r w:rsidRPr="00FE5C2F">
        <w:rPr>
          <w:rFonts w:ascii="Times New Roman" w:hAnsi="Times New Roman" w:cs="Times New Roman"/>
          <w:sz w:val="24"/>
          <w:szCs w:val="24"/>
          <w:u w:val="single"/>
        </w:rPr>
        <w:t>42</w:t>
      </w:r>
      <w:r w:rsidRPr="00FE5C2F">
        <w:rPr>
          <w:rFonts w:ascii="Times New Roman" w:hAnsi="Times New Roman" w:cs="Times New Roman"/>
          <w:sz w:val="24"/>
          <w:szCs w:val="24"/>
        </w:rPr>
        <w:t xml:space="preserve">, 109-118 </w:t>
      </w:r>
    </w:p>
    <w:p w:rsidR="00FE5C2F" w:rsidRPr="00FE5C2F" w:rsidRDefault="00FE5C2F" w:rsidP="00FE5C2F">
      <w:pPr>
        <w:pStyle w:val="NormalWeb"/>
        <w:spacing w:line="240" w:lineRule="auto"/>
        <w:rPr>
          <w:sz w:val="24"/>
          <w:szCs w:val="24"/>
        </w:rPr>
      </w:pPr>
      <w:r w:rsidRPr="00FE5C2F">
        <w:rPr>
          <w:sz w:val="24"/>
          <w:szCs w:val="24"/>
        </w:rPr>
        <w:t xml:space="preserve">14. S. Kline (2006), “Reduction and Analysis of SANS and USANS Data using Igor Pro", </w:t>
      </w:r>
      <w:r w:rsidRPr="00FE5C2F">
        <w:rPr>
          <w:iCs/>
          <w:sz w:val="24"/>
          <w:szCs w:val="24"/>
        </w:rPr>
        <w:t>J Appl. Cryst.</w:t>
      </w:r>
      <w:r w:rsidRPr="00FE5C2F">
        <w:rPr>
          <w:sz w:val="24"/>
          <w:szCs w:val="24"/>
        </w:rPr>
        <w:t xml:space="preserve"> </w:t>
      </w:r>
      <w:r w:rsidRPr="00FE5C2F">
        <w:rPr>
          <w:bCs/>
          <w:sz w:val="24"/>
          <w:szCs w:val="24"/>
          <w:u w:val="single"/>
        </w:rPr>
        <w:t>39</w:t>
      </w:r>
      <w:r w:rsidRPr="00FE5C2F">
        <w:rPr>
          <w:sz w:val="24"/>
          <w:szCs w:val="24"/>
        </w:rPr>
        <w:t xml:space="preserve">, 895-900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15. R.C. Weast, Editor-in-Chief (1884), “CRC Handbook of Chemistry and Physics”, 65</w:t>
      </w:r>
      <w:r w:rsidRPr="00FE5C2F">
        <w:rPr>
          <w:rFonts w:ascii="Times New Roman" w:hAnsi="Times New Roman" w:cs="Times New Roman"/>
          <w:sz w:val="24"/>
          <w:szCs w:val="24"/>
          <w:vertAlign w:val="superscript"/>
        </w:rPr>
        <w:t>th</w:t>
      </w:r>
      <w:r w:rsidRPr="00FE5C2F">
        <w:rPr>
          <w:rFonts w:ascii="Times New Roman" w:hAnsi="Times New Roman" w:cs="Times New Roman"/>
          <w:sz w:val="24"/>
          <w:szCs w:val="24"/>
        </w:rPr>
        <w:t xml:space="preserve"> Edition, Page E57 </w:t>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16. B. Hammouda (2010), “SANS from Pluronic P85 in d-Water”, European Polymer Journal </w:t>
      </w:r>
      <w:r w:rsidRPr="00FE5C2F">
        <w:rPr>
          <w:rFonts w:ascii="Times New Roman" w:hAnsi="Times New Roman" w:cs="Times New Roman"/>
          <w:sz w:val="24"/>
          <w:szCs w:val="24"/>
          <w:u w:val="single"/>
        </w:rPr>
        <w:t>46</w:t>
      </w:r>
      <w:r w:rsidRPr="00FE5C2F">
        <w:rPr>
          <w:rFonts w:ascii="Times New Roman" w:hAnsi="Times New Roman" w:cs="Times New Roman"/>
          <w:sz w:val="24"/>
          <w:szCs w:val="24"/>
        </w:rPr>
        <w:t xml:space="preserve">, 2275-2281  </w:t>
      </w: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b/>
          <w:sz w:val="24"/>
          <w:szCs w:val="24"/>
        </w:rPr>
        <w:br w:type="page"/>
      </w: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object w:dxaOrig="9300" w:dyaOrig="9400">
          <v:shape id="_x0000_i1047" type="#_x0000_t75" style="width:328.5pt;height:331.5pt" o:ole="">
            <v:imagedata r:id="rId50" o:title=""/>
          </v:shape>
          <o:OLEObject Type="Embed" ProgID="KGraph_Plot" ShapeID="_x0000_i1047" DrawAspect="Content" ObjectID="_1455511723" r:id="rId51"/>
        </w:object>
      </w: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 xml:space="preserve">Figure 5: Typical model fit and SANS data for the 5 % SDS/d-water sample at 49 </w:t>
      </w:r>
      <w:r w:rsidRPr="00FE5C2F">
        <w:rPr>
          <w:rFonts w:ascii="Times New Roman" w:hAnsi="Times New Roman" w:cs="Times New Roman"/>
          <w:sz w:val="24"/>
          <w:szCs w:val="24"/>
          <w:vertAlign w:val="superscript"/>
        </w:rPr>
        <w:t>o</w:t>
      </w:r>
      <w:r w:rsidRPr="00FE5C2F">
        <w:rPr>
          <w:rFonts w:ascii="Times New Roman" w:hAnsi="Times New Roman" w:cs="Times New Roman"/>
          <w:sz w:val="24"/>
          <w:szCs w:val="24"/>
        </w:rPr>
        <w:t xml:space="preserve">C. </w:t>
      </w:r>
    </w:p>
    <w:p w:rsidR="00FE5C2F" w:rsidRPr="00FE5C2F" w:rsidRDefault="00FE5C2F" w:rsidP="00FE5C2F">
      <w:pPr>
        <w:spacing w:line="240" w:lineRule="auto"/>
        <w:rPr>
          <w:rFonts w:ascii="Times New Roman" w:hAnsi="Times New Roman" w:cs="Times New Roman"/>
          <w:sz w:val="24"/>
          <w:szCs w:val="24"/>
        </w:rPr>
      </w:pPr>
    </w:p>
    <w:p w:rsidR="00FE5C2F" w:rsidRPr="00FE5C2F" w:rsidRDefault="00FE5C2F" w:rsidP="00FE5C2F">
      <w:pPr>
        <w:spacing w:line="240" w:lineRule="auto"/>
        <w:rPr>
          <w:rFonts w:ascii="Times New Roman" w:hAnsi="Times New Roman" w:cs="Times New Roman"/>
          <w:sz w:val="24"/>
          <w:szCs w:val="24"/>
        </w:rPr>
      </w:pPr>
      <w:r w:rsidRPr="00FE5C2F">
        <w:rPr>
          <w:rFonts w:ascii="Times New Roman" w:hAnsi="Times New Roman" w:cs="Times New Roman"/>
          <w:sz w:val="24"/>
          <w:szCs w:val="24"/>
        </w:rPr>
        <w:t>Both ellipsoidal micelles half axes R</w:t>
      </w:r>
      <w:r w:rsidRPr="00FE5C2F">
        <w:rPr>
          <w:rFonts w:ascii="Times New Roman" w:hAnsi="Times New Roman" w:cs="Times New Roman"/>
          <w:sz w:val="24"/>
          <w:szCs w:val="24"/>
          <w:vertAlign w:val="subscript"/>
        </w:rPr>
        <w:t>a</w:t>
      </w:r>
      <w:r w:rsidRPr="00FE5C2F">
        <w:rPr>
          <w:rFonts w:ascii="Times New Roman" w:hAnsi="Times New Roman" w:cs="Times New Roman"/>
          <w:sz w:val="24"/>
          <w:szCs w:val="24"/>
        </w:rPr>
        <w:t xml:space="preserve"> and R</w:t>
      </w:r>
      <w:r w:rsidRPr="00FE5C2F">
        <w:rPr>
          <w:rFonts w:ascii="Times New Roman" w:hAnsi="Times New Roman" w:cs="Times New Roman"/>
          <w:sz w:val="24"/>
          <w:szCs w:val="24"/>
          <w:vertAlign w:val="subscript"/>
        </w:rPr>
        <w:t>b</w:t>
      </w:r>
      <w:r w:rsidRPr="00FE5C2F">
        <w:rPr>
          <w:rFonts w:ascii="Times New Roman" w:hAnsi="Times New Roman" w:cs="Times New Roman"/>
          <w:sz w:val="24"/>
          <w:szCs w:val="24"/>
        </w:rPr>
        <w:t xml:space="preserve"> decrease with increasing temperature as shown in Figure 6. The value of R</w:t>
      </w:r>
      <w:r w:rsidRPr="00FE5C2F">
        <w:rPr>
          <w:rFonts w:ascii="Times New Roman" w:hAnsi="Times New Roman" w:cs="Times New Roman"/>
          <w:sz w:val="24"/>
          <w:szCs w:val="24"/>
          <w:vertAlign w:val="subscript"/>
        </w:rPr>
        <w:t>b</w:t>
      </w:r>
      <w:r w:rsidRPr="00FE5C2F">
        <w:rPr>
          <w:rFonts w:ascii="Times New Roman" w:hAnsi="Times New Roman" w:cs="Times New Roman"/>
          <w:sz w:val="24"/>
          <w:szCs w:val="24"/>
        </w:rPr>
        <w:t xml:space="preserve"> was systematically larger than R</w:t>
      </w:r>
      <w:r w:rsidRPr="00FE5C2F">
        <w:rPr>
          <w:rFonts w:ascii="Times New Roman" w:hAnsi="Times New Roman" w:cs="Times New Roman"/>
          <w:sz w:val="24"/>
          <w:szCs w:val="24"/>
          <w:vertAlign w:val="subscript"/>
        </w:rPr>
        <w:t>a</w:t>
      </w:r>
      <w:r w:rsidRPr="00FE5C2F">
        <w:rPr>
          <w:rFonts w:ascii="Times New Roman" w:hAnsi="Times New Roman" w:cs="Times New Roman"/>
          <w:sz w:val="24"/>
          <w:szCs w:val="24"/>
        </w:rPr>
        <w:t xml:space="preserve"> pointing to oblate (i.e., compressed) ellipsoidal micelles as expected [7,10].</w:t>
      </w:r>
    </w:p>
    <w:sectPr w:rsidR="00FE5C2F" w:rsidRPr="00FE5C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2F"/>
    <w:rsid w:val="003925D5"/>
    <w:rsid w:val="003C16B4"/>
    <w:rsid w:val="00402733"/>
    <w:rsid w:val="00497A1B"/>
    <w:rsid w:val="005540CE"/>
    <w:rsid w:val="00725DD2"/>
    <w:rsid w:val="00757D28"/>
    <w:rsid w:val="00805C14"/>
    <w:rsid w:val="008349A7"/>
    <w:rsid w:val="009550FC"/>
    <w:rsid w:val="00AE2726"/>
    <w:rsid w:val="00C56F09"/>
    <w:rsid w:val="00EB48C0"/>
    <w:rsid w:val="00FE5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C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E5C2F"/>
    <w:pPr>
      <w:spacing w:before="100" w:beforeAutospacing="1" w:after="100" w:afterAutospacing="1" w:line="312" w:lineRule="atLeast"/>
    </w:pPr>
    <w:rPr>
      <w:rFonts w:ascii="Times New Roman" w:eastAsia="Times New Roman" w:hAnsi="Times New Roman" w:cs="Times New Roman"/>
      <w:color w:val="000000"/>
    </w:rPr>
  </w:style>
  <w:style w:type="table" w:styleId="TableGrid">
    <w:name w:val="Table Grid"/>
    <w:basedOn w:val="TableNormal"/>
    <w:uiPriority w:val="59"/>
    <w:rsid w:val="00EB48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C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E5C2F"/>
    <w:pPr>
      <w:spacing w:before="100" w:beforeAutospacing="1" w:after="100" w:afterAutospacing="1" w:line="312" w:lineRule="atLeast"/>
    </w:pPr>
    <w:rPr>
      <w:rFonts w:ascii="Times New Roman" w:eastAsia="Times New Roman" w:hAnsi="Times New Roman" w:cs="Times New Roman"/>
      <w:color w:val="000000"/>
    </w:rPr>
  </w:style>
  <w:style w:type="table" w:styleId="TableGrid">
    <w:name w:val="Table Grid"/>
    <w:basedOn w:val="TableNormal"/>
    <w:uiPriority w:val="59"/>
    <w:rsid w:val="00EB48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image" Target="media/image23.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 Type="http://schemas.microsoft.com/office/2007/relationships/stylesWithEffects" Target="stylesWithEffect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hyperlink" Target="http://www.ncnr.nist.gov/staff/hammouda/publications/2010_hammouda_j_chem_phys.pdf" TargetMode="Externa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8" Type="http://schemas.openxmlformats.org/officeDocument/2006/relationships/oleObject" Target="embeddings/oleObject2.bin"/><Relationship Id="rId51"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2768</Words>
  <Characters>15779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18510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Hammouda, Boualem</dc:creator>
  <cp:lastModifiedBy>Hammouda, Boualem</cp:lastModifiedBy>
  <cp:revision>2</cp:revision>
  <dcterms:created xsi:type="dcterms:W3CDTF">2014-03-05T13:02:00Z</dcterms:created>
  <dcterms:modified xsi:type="dcterms:W3CDTF">2014-03-05T13:02:00Z</dcterms:modified>
</cp:coreProperties>
</file>